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9.xml.rels" ContentType="application/vnd.openxmlformats-package.relationships+xml"/>
  <Override PartName="/word/_rels/header8.xml.rels" ContentType="application/vnd.openxmlformats-package.relationships+xml"/>
  <Override PartName="/word/_rels/header6.xml.rels" ContentType="application/vnd.openxmlformats-package.relationships+xml"/>
  <Override PartName="/word/_rels/document.xml.rels" ContentType="application/vnd.openxmlformats-package.relationships+xml"/>
  <Override PartName="/word/_rels/header5.xml.rels" ContentType="application/vnd.openxmlformats-package.relationships+xml"/>
  <Override PartName="/word/_rels/footer3.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word/_rels/header3.xml.rels" ContentType="application/vnd.openxmlformats-package.relationships+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document.xml" ContentType="application/vnd.openxmlformats-officedocument.wordprocessingml.document.main+xml"/>
  <Override PartName="/word/header5.xml" ContentType="application/vnd.openxmlformats-officedocument.wordprocessingml.header+xml"/>
  <Override PartName="/word/header6.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media/image1.png" ContentType="image/png"/>
  <Override PartName="/word/media/image2.png" ContentType="image/png"/>
  <Override PartName="/word/media/image3.png" ContentType="image/png"/>
  <Override PartName="/word/media/image4.png" ContentType="image/png"/>
  <Override PartName="/word/footer5.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header9.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8.xml" ContentType="application/vnd.openxmlformats-officedocument.wordprocessingml.header+xml"/>
  <Override PartName="/word/numbering.xml" ContentType="application/vnd.openxmlformats-officedocument.wordprocessingml.numbering+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Grid"/>
        <w:tblW w:w="5000" w:type="pct"/>
        <w:jc w:val="left"/>
        <w:tblInd w:w="-896" w:type="dxa"/>
        <w:tblLayout w:type="fixed"/>
        <w:tblCellMar>
          <w:top w:w="0" w:type="dxa"/>
          <w:left w:w="0" w:type="dxa"/>
          <w:bottom w:w="0" w:type="dxa"/>
          <w:right w:w="0" w:type="dxa"/>
        </w:tblCellMar>
        <w:tblLook w:val="04a0" w:noVBand="1" w:noHBand="0" w:lastColumn="0" w:firstColumn="1" w:lastRow="0" w:firstRow="1"/>
      </w:tblPr>
      <w:tblGrid>
        <w:gridCol w:w="9354"/>
      </w:tblGrid>
      <w:tr>
        <w:trPr>
          <w:trHeight w:val="2948" w:hRule="exact"/>
        </w:trPr>
        <w:tc>
          <w:tcPr>
            <w:tcW w:w="9354" w:type="dxa"/>
            <w:tcBorders>
              <w:top w:val="nil"/>
              <w:left w:val="nil"/>
              <w:bottom w:val="nil"/>
              <w:right w:val="nil"/>
            </w:tcBorders>
            <w:vAlign w:val="center"/>
          </w:tcPr>
          <w:p>
            <w:pPr>
              <w:pStyle w:val="Documenttype"/>
              <w:widowControl w:val="false"/>
              <w:suppressAutoHyphens w:val="true"/>
              <w:spacing w:before="0" w:after="0"/>
              <w:jc w:val="left"/>
              <w:rPr>
                <w:rFonts w:ascii="Calibri" w:hAnsi="Calibri" w:eastAsia="Calibri"/>
              </w:rPr>
            </w:pPr>
            <w:bookmarkStart w:id="0" w:name="_Hlk60299461"/>
            <w:r>
              <w:rPr>
                <w:rFonts w:eastAsia="Calibri" w:cs=""/>
                <w:kern w:val="0"/>
                <w:lang w:eastAsia="en-US" w:bidi="ar-SA"/>
              </w:rPr>
              <w:t>I</w:t>
            </w:r>
            <w:bookmarkStart w:id="1" w:name="_Ref446317644"/>
            <w:bookmarkEnd w:id="1"/>
            <w:r>
              <w:rPr>
                <w:rFonts w:eastAsia="Calibri" w:cs=""/>
                <w:kern w:val="0"/>
                <w:lang w:eastAsia="en-US" w:bidi="ar-SA"/>
              </w:rPr>
              <w:t>ALA Recommendation</w:t>
            </w:r>
            <w:bookmarkEnd w:id="0"/>
          </w:p>
          <w:p>
            <w:pPr>
              <w:pStyle w:val="Documenttype"/>
              <w:widowControl w:val="false"/>
              <w:suppressAutoHyphens w:val="true"/>
              <w:spacing w:before="0" w:after="0"/>
              <w:jc w:val="left"/>
              <w:rPr>
                <w:rFonts w:ascii="Calibri" w:hAnsi="Calibri" w:eastAsia="Calibri"/>
              </w:rPr>
            </w:pPr>
            <w:r>
              <w:rPr>
                <w:rFonts w:eastAsia="Calibri" w:cs=""/>
                <w:kern w:val="0"/>
                <w:lang w:eastAsia="en-US" w:bidi="ar-SA"/>
              </w:rPr>
              <w:t>(informative)</w:t>
            </w:r>
          </w:p>
        </w:tc>
      </w:tr>
    </w:tbl>
    <w:p>
      <w:pPr>
        <w:pStyle w:val="Normal"/>
        <w:rPr/>
      </w:pPr>
      <w:r>
        <w:rPr/>
      </w:r>
    </w:p>
    <w:p>
      <w:pPr>
        <w:pStyle w:val="Normal"/>
        <w:rPr/>
      </w:pPr>
      <w:r>
        <w:rPr/>
      </w:r>
    </w:p>
    <w:p>
      <w:pPr>
        <w:pStyle w:val="Documentnumber"/>
        <w:rPr/>
      </w:pPr>
      <w:r>
        <w:rPr/>
        <w:t>R1019</w:t>
      </w:r>
    </w:p>
    <w:p>
      <w:pPr>
        <w:pStyle w:val="Documentname"/>
        <w:rPr/>
      </w:pPr>
      <w:r>
        <w:rPr/>
        <w:t>PROVISION OF MARITIME SERVICES IN THE</w:t>
      </w:r>
    </w:p>
    <w:p>
      <w:pPr>
        <w:pStyle w:val="Documentname"/>
        <w:rPr/>
      </w:pPr>
      <w:r>
        <w:rPr/>
        <w:t>CONTEXT OF E-NAVIGATION IN THE DOMAIN</w:t>
      </w:r>
    </w:p>
    <w:p>
      <w:pPr>
        <w:pStyle w:val="Documentname"/>
        <w:rPr/>
      </w:pPr>
      <w:r>
        <w:rPr/>
        <w:t>OF IALA</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Editionnumber"/>
        <w:rPr/>
      </w:pPr>
      <w:r>
        <w:rPr/>
        <w:t>Edition 1.</w:t>
      </w:r>
      <w:r>
        <w:rPr/>
        <w:t>3</w:t>
      </w:r>
    </w:p>
    <w:p>
      <w:pPr>
        <w:pStyle w:val="Documentdate"/>
        <w:rPr/>
      </w:pPr>
      <w:r>
        <w:rPr/>
        <w:t>Date (of approval by Council)</w:t>
      </w:r>
    </w:p>
    <w:p>
      <w:pPr>
        <w:pStyle w:val="Normal"/>
        <w:rPr/>
      </w:pPr>
      <w:r>
        <w:rPr/>
      </w:r>
    </w:p>
    <w:p>
      <w:pPr>
        <w:pStyle w:val="MRN"/>
        <w:rPr/>
      </w:pPr>
      <w:r>
        <w:rPr>
          <w:rFonts w:ascii="Helvetica" w:hAnsi="Helvetica"/>
          <w:color w:val="084279"/>
        </w:rPr>
        <w:t>urn:mrn:iala:pub:r1019:ed1.2</w:t>
      </w:r>
    </w:p>
    <w:p>
      <w:pPr>
        <w:pStyle w:val="Normal"/>
        <w:rPr/>
      </w:pPr>
      <w:r>
        <w:rPr/>
      </w:r>
    </w:p>
    <w:p>
      <w:pPr>
        <w:pStyle w:val="Normal"/>
        <w:rPr/>
      </w:pPr>
      <w:r>
        <w:rPr/>
      </w:r>
    </w:p>
    <w:p>
      <w:pPr>
        <w:pStyle w:val="Normal"/>
        <w:rPr/>
      </w:pPr>
      <w:r>
        <w:rPr/>
      </w:r>
    </w:p>
    <w:p>
      <w:pPr>
        <w:pStyle w:val="Normal"/>
        <w:rPr/>
      </w:pPr>
      <w:r>
        <w:rPr/>
      </w:r>
    </w:p>
    <w:p>
      <w:pPr>
        <w:sectPr>
          <w:headerReference w:type="even" r:id="rId2"/>
          <w:headerReference w:type="default" r:id="rId3"/>
          <w:headerReference w:type="first" r:id="rId4"/>
          <w:footerReference w:type="even" r:id="rId5"/>
          <w:footerReference w:type="default" r:id="rId6"/>
          <w:footerReference w:type="first" r:id="rId7"/>
          <w:type w:val="continuous"/>
          <w:pgSz w:w="11906" w:h="16838"/>
          <w:pgMar w:left="1276" w:right="1276" w:gutter="0" w:header="567" w:top="624" w:footer="567" w:bottom="2495"/>
          <w:formProt w:val="false"/>
          <w:textDirection w:val="lrTb"/>
          <w:docGrid w:type="default" w:linePitch="312" w:charSpace="6143"/>
        </w:sectPr>
      </w:pPr>
    </w:p>
    <w:p>
      <w:pPr>
        <w:pStyle w:val="BodyText"/>
        <w:rPr/>
      </w:pPr>
      <w:bookmarkStart w:id="2" w:name="_Hlk59442470"/>
      <w:bookmarkStart w:id="3" w:name="_Hlk59282356"/>
      <w:r>
        <w:rPr/>
        <w:t>Revisions to this document are to be noted in the table prior to the issue of a revised document.</w:t>
      </w:r>
      <w:bookmarkEnd w:id="2"/>
      <w:bookmarkEnd w:id="3"/>
    </w:p>
    <w:tbl>
      <w:tblPr>
        <w:tblW w:w="10485" w:type="dxa"/>
        <w:jc w:val="left"/>
        <w:tblInd w:w="113" w:type="dxa"/>
        <w:tblLayout w:type="fixed"/>
        <w:tblCellMar>
          <w:top w:w="0" w:type="dxa"/>
          <w:left w:w="108" w:type="dxa"/>
          <w:bottom w:w="0" w:type="dxa"/>
          <w:right w:w="108" w:type="dxa"/>
        </w:tblCellMar>
        <w:tblLook w:val="0000" w:noVBand="0" w:noHBand="0" w:lastColumn="0" w:firstColumn="0" w:lastRow="0" w:firstRow="0"/>
      </w:tblPr>
      <w:tblGrid>
        <w:gridCol w:w="1908"/>
        <w:gridCol w:w="5884"/>
        <w:gridCol w:w="2693"/>
      </w:tblGrid>
      <w:tr>
        <w:trPr/>
        <w:tc>
          <w:tcPr>
            <w:tcW w:w="1908" w:type="dxa"/>
            <w:tcBorders>
              <w:top w:val="single" w:sz="4" w:space="0" w:color="000000"/>
              <w:left w:val="single" w:sz="4" w:space="0" w:color="000000"/>
              <w:bottom w:val="single" w:sz="4" w:space="0" w:color="000000"/>
              <w:right w:val="single" w:sz="4" w:space="0" w:color="000000"/>
            </w:tcBorders>
          </w:tcPr>
          <w:p>
            <w:pPr>
              <w:pStyle w:val="Revisiontabletexttitle"/>
              <w:widowControl w:val="false"/>
              <w:spacing w:before="60" w:after="60"/>
              <w:rPr/>
            </w:pPr>
            <w:r>
              <w:rPr/>
              <w:t>Date</w:t>
            </w:r>
          </w:p>
        </w:tc>
        <w:tc>
          <w:tcPr>
            <w:tcW w:w="5884" w:type="dxa"/>
            <w:tcBorders>
              <w:top w:val="single" w:sz="4" w:space="0" w:color="000000"/>
              <w:left w:val="single" w:sz="4" w:space="0" w:color="000000"/>
              <w:bottom w:val="single" w:sz="4" w:space="0" w:color="000000"/>
              <w:right w:val="single" w:sz="4" w:space="0" w:color="000000"/>
            </w:tcBorders>
          </w:tcPr>
          <w:p>
            <w:pPr>
              <w:pStyle w:val="Revisiontabletexttitle"/>
              <w:widowControl w:val="false"/>
              <w:spacing w:before="60" w:after="60"/>
              <w:rPr/>
            </w:pPr>
            <w:r>
              <w:rPr/>
              <w:t>Details</w:t>
            </w:r>
          </w:p>
        </w:tc>
        <w:tc>
          <w:tcPr>
            <w:tcW w:w="2693" w:type="dxa"/>
            <w:tcBorders>
              <w:top w:val="single" w:sz="4" w:space="0" w:color="000000"/>
              <w:left w:val="single" w:sz="4" w:space="0" w:color="000000"/>
              <w:bottom w:val="single" w:sz="4" w:space="0" w:color="000000"/>
              <w:right w:val="single" w:sz="4" w:space="0" w:color="000000"/>
            </w:tcBorders>
          </w:tcPr>
          <w:p>
            <w:pPr>
              <w:pStyle w:val="Revisiontabletexttitle"/>
              <w:widowControl w:val="false"/>
              <w:spacing w:before="60" w:after="60"/>
              <w:ind w:left="113" w:right="112"/>
              <w:rPr/>
            </w:pPr>
            <w:r>
              <w:rPr/>
              <w:t>Approval</w:t>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t>December 2019</w:t>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t>First Edition</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t>Council 70</w:t>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t>September 2020</w:t>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t>Editorial corrections</w:t>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ins w:id="0" w:author="Thomas Christensen" w:date="2024-03-20T14:12:12Z">
              <w:r>
                <w:rPr/>
                <w:t>March 2024</w:t>
              </w:r>
            </w:ins>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ins w:id="1" w:author="Thomas Christensen" w:date="2024-03-20T14:14:07Z">
              <w:r>
                <w:rPr/>
                <w:t>...</w:t>
              </w:r>
            </w:ins>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r>
        <w:trPr>
          <w:trHeight w:val="851" w:hRule="atLeast"/>
        </w:trPr>
        <w:tc>
          <w:tcPr>
            <w:tcW w:w="1908"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5884"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c>
          <w:tcPr>
            <w:tcW w:w="2693" w:type="dxa"/>
            <w:tcBorders>
              <w:top w:val="single" w:sz="4" w:space="0" w:color="000000"/>
              <w:left w:val="single" w:sz="4" w:space="0" w:color="000000"/>
              <w:bottom w:val="single" w:sz="4" w:space="0" w:color="000000"/>
              <w:right w:val="single" w:sz="4" w:space="0" w:color="000000"/>
            </w:tcBorders>
            <w:vAlign w:val="center"/>
          </w:tcPr>
          <w:p>
            <w:pPr>
              <w:pStyle w:val="Tabletext"/>
              <w:widowControl w:val="false"/>
              <w:spacing w:before="60" w:after="60"/>
              <w:rPr/>
            </w:pPr>
            <w:r>
              <w:rPr/>
            </w:r>
          </w:p>
        </w:tc>
      </w:tr>
    </w:tbl>
    <w:p>
      <w:pPr>
        <w:sectPr>
          <w:headerReference w:type="even" r:id="rId8"/>
          <w:headerReference w:type="default" r:id="rId9"/>
          <w:headerReference w:type="first" r:id="rId10"/>
          <w:footerReference w:type="default" r:id="rId11"/>
          <w:footerReference w:type="first" r:id="rId12"/>
          <w:type w:val="nextPage"/>
          <w:pgSz w:w="11906" w:h="16838"/>
          <w:pgMar w:left="907" w:right="794" w:gutter="0" w:header="567" w:top="624" w:footer="851" w:bottom="908"/>
          <w:pgNumType w:fmt="decimal"/>
          <w:formProt w:val="false"/>
          <w:textDirection w:val="lrTb"/>
          <w:docGrid w:type="default" w:linePitch="360" w:charSpace="0"/>
        </w:sectPr>
      </w:pPr>
    </w:p>
    <w:p>
      <w:pPr>
        <w:pStyle w:val="THECOUNCIL"/>
        <w:rPr/>
      </w:pPr>
      <w:bookmarkStart w:id="4" w:name="_Toc442255952"/>
      <w:bookmarkEnd w:id="4"/>
      <w:r>
        <w:rPr/>
        <w:t>THE COUNCIL</w:t>
      </w:r>
    </w:p>
    <w:p>
      <w:pPr>
        <w:pStyle w:val="Noting"/>
        <w:rPr/>
      </w:pPr>
      <w:r>
        <w:rPr>
          <w:b/>
        </w:rPr>
        <w:t>RECALLING</w:t>
      </w:r>
      <w:r>
        <w:rPr/>
        <w:t>:</w:t>
      </w:r>
    </w:p>
    <w:p>
      <w:pPr>
        <w:pStyle w:val="RecommendationList1"/>
        <w:numPr>
          <w:ilvl w:val="0"/>
          <w:numId w:val="47"/>
        </w:numPr>
        <w:rPr/>
      </w:pPr>
      <w:r>
        <w:rPr/>
        <w:t>The function of IALA with respect to the safety of navigation, efficiency of maritime transport and protection of the environment.</w:t>
      </w:r>
      <w:bookmarkStart w:id="5" w:name="_Hlk59102249"/>
      <w:bookmarkEnd w:id="5"/>
    </w:p>
    <w:p>
      <w:pPr>
        <w:pStyle w:val="RecommendationList1"/>
        <w:numPr>
          <w:ilvl w:val="0"/>
          <w:numId w:val="48"/>
        </w:numPr>
        <w:rPr/>
      </w:pPr>
      <w:r>
        <w:rPr/>
        <w:t>Article 8 of the IALA Constitution regarding the authority, duties and functions of the Council.</w:t>
      </w:r>
    </w:p>
    <w:p>
      <w:pPr>
        <w:pStyle w:val="RecommendationList1"/>
        <w:numPr>
          <w:ilvl w:val="0"/>
          <w:numId w:val="49"/>
        </w:numPr>
        <w:rPr/>
      </w:pPr>
      <w:r>
        <w:rPr/>
        <w:t>That IALA has been recognised as a domain coordinating body with respect to certain Maritime Services, as identified in IMO Resolution MSC.467(101) on Guidance on the definition and harmonisation of the format and structure of Maritime Services in the context of e-navigation.</w:t>
      </w:r>
    </w:p>
    <w:p>
      <w:pPr>
        <w:pStyle w:val="RecommendationList1"/>
        <w:numPr>
          <w:ilvl w:val="0"/>
          <w:numId w:val="50"/>
        </w:numPr>
        <w:rPr/>
      </w:pPr>
      <w:r>
        <w:rPr/>
        <w:t>That IALA and other domain coordinating bodies (e.g. IHO, IMPA, WMO) are developing Maritime Services in the context of e-navigation.</w:t>
      </w:r>
    </w:p>
    <w:p>
      <w:pPr>
        <w:pStyle w:val="Noting"/>
        <w:rPr/>
      </w:pPr>
      <w:r>
        <w:rPr>
          <w:b/>
        </w:rPr>
        <w:t>RECOGNIZING</w:t>
      </w:r>
      <w:r>
        <w:rPr/>
        <w:t>:</w:t>
      </w:r>
    </w:p>
    <w:p>
      <w:pPr>
        <w:pStyle w:val="RecommendationList1"/>
        <w:numPr>
          <w:ilvl w:val="0"/>
          <w:numId w:val="51"/>
        </w:numPr>
        <w:rPr/>
      </w:pPr>
      <w:r>
        <w:rPr/>
        <w:t>Digitalisation in the maritime domain is advancing rapidly. The shipping industry is experiencing increasing levels of digitisation and automation on board and ashore, the growing electronic exchange of digital information and the advent of digital maritime services.</w:t>
      </w:r>
    </w:p>
    <w:p>
      <w:pPr>
        <w:pStyle w:val="RecommendationList1"/>
        <w:numPr>
          <w:ilvl w:val="0"/>
          <w:numId w:val="52"/>
        </w:numPr>
        <w:rPr/>
      </w:pPr>
      <w:r>
        <w:rPr/>
        <w:t>These trends will lead to:</w:t>
      </w:r>
    </w:p>
    <w:p>
      <w:pPr>
        <w:pStyle w:val="RecommendationList1"/>
        <w:numPr>
          <w:ilvl w:val="1"/>
          <w:numId w:val="53"/>
        </w:numPr>
        <w:rPr/>
      </w:pPr>
      <w:r>
        <w:rPr/>
        <w:t>The need for increased and improved connectivity.</w:t>
      </w:r>
    </w:p>
    <w:p>
      <w:pPr>
        <w:pStyle w:val="RecommendationList1"/>
        <w:numPr>
          <w:ilvl w:val="1"/>
          <w:numId w:val="54"/>
        </w:numPr>
        <w:rPr/>
      </w:pPr>
      <w:r>
        <w:rPr/>
        <w:t>Increased safety and efficiency of shipping and enhanced environmental protection.</w:t>
      </w:r>
    </w:p>
    <w:p>
      <w:pPr>
        <w:pStyle w:val="RecommendationList1"/>
        <w:numPr>
          <w:ilvl w:val="0"/>
          <w:numId w:val="55"/>
        </w:numPr>
        <w:rPr/>
      </w:pPr>
      <w:r>
        <w:rPr/>
        <w:t>Whilst improved connectivity offers many benefits and cost savings, existing systems present some challenges. These challenges include:</w:t>
      </w:r>
    </w:p>
    <w:p>
      <w:pPr>
        <w:pStyle w:val="RecommendationList1"/>
        <w:numPr>
          <w:ilvl w:val="1"/>
          <w:numId w:val="56"/>
        </w:numPr>
        <w:rPr/>
      </w:pPr>
      <w:r>
        <w:rPr/>
        <w:t>Lack of harmonisation and interoperability.</w:t>
      </w:r>
    </w:p>
    <w:p>
      <w:pPr>
        <w:pStyle w:val="RecommendationList1"/>
        <w:numPr>
          <w:ilvl w:val="1"/>
          <w:numId w:val="57"/>
        </w:numPr>
        <w:rPr/>
      </w:pPr>
      <w:r>
        <w:rPr/>
        <w:t>Lack of capacity to accommodate growing and complex data needs.</w:t>
      </w:r>
    </w:p>
    <w:p>
      <w:pPr>
        <w:pStyle w:val="RecommendationList1"/>
        <w:numPr>
          <w:ilvl w:val="1"/>
          <w:numId w:val="58"/>
        </w:numPr>
        <w:rPr/>
      </w:pPr>
      <w:r>
        <w:rPr/>
        <w:t>Limited capability to use Internet Protocol (IP) based data exchange.</w:t>
      </w:r>
    </w:p>
    <w:p>
      <w:pPr>
        <w:pStyle w:val="RecommendationList1"/>
        <w:numPr>
          <w:ilvl w:val="1"/>
          <w:numId w:val="59"/>
        </w:numPr>
        <w:rPr/>
      </w:pPr>
      <w:r>
        <w:rPr/>
        <w:t>Lack of security in data exchange.</w:t>
      </w:r>
    </w:p>
    <w:p>
      <w:pPr>
        <w:pStyle w:val="Noting"/>
        <w:rPr/>
      </w:pPr>
      <w:r>
        <w:rPr>
          <w:b/>
        </w:rPr>
        <w:t xml:space="preserve">NOTING </w:t>
      </w:r>
      <w:r>
        <w:rPr/>
        <w:t>that</w:t>
      </w:r>
    </w:p>
    <w:p>
      <w:pPr>
        <w:pStyle w:val="Noting"/>
        <w:rPr/>
      </w:pPr>
      <w:r>
        <w:rPr/>
        <w:t>There is now a compelling need to ensure:</w:t>
      </w:r>
    </w:p>
    <w:p>
      <w:pPr>
        <w:pStyle w:val="RecommendationList1"/>
        <w:numPr>
          <w:ilvl w:val="0"/>
          <w:numId w:val="60"/>
        </w:numPr>
        <w:rPr/>
      </w:pPr>
      <w:r>
        <w:rPr/>
        <w:t>The harmonisation of services and data models, in order to enable interoperability between systems.</w:t>
      </w:r>
    </w:p>
    <w:p>
      <w:pPr>
        <w:pStyle w:val="RecommendationList1"/>
        <w:numPr>
          <w:ilvl w:val="0"/>
          <w:numId w:val="61"/>
        </w:numPr>
        <w:rPr/>
      </w:pPr>
      <w:r>
        <w:rPr/>
        <w:t>A modern, fit-for-purpose communication infrastructure for the exchange of digital information.</w:t>
      </w:r>
    </w:p>
    <w:p>
      <w:pPr>
        <w:pStyle w:val="RecommendationList1"/>
        <w:numPr>
          <w:ilvl w:val="0"/>
          <w:numId w:val="62"/>
        </w:numPr>
        <w:rPr/>
      </w:pPr>
      <w:r>
        <w:rPr/>
        <w:t xml:space="preserve">Resilience and security, </w:t>
      </w:r>
      <w:commentRangeStart w:id="0"/>
      <w:r>
        <w:rPr/>
        <w:t xml:space="preserve">identity </w:t>
      </w:r>
      <w:r>
        <w:rPr/>
      </w:r>
      <w:commentRangeEnd w:id="0"/>
      <w:r>
        <w:commentReference w:id="0"/>
      </w:r>
      <w:r>
        <w:rPr/>
        <w:t>and authentication by design of systems, networks and services.</w:t>
      </w:r>
    </w:p>
    <w:p>
      <w:pPr>
        <w:pStyle w:val="RecommendationList1"/>
        <w:numPr>
          <w:ilvl w:val="0"/>
          <w:numId w:val="63"/>
        </w:numPr>
        <w:rPr/>
      </w:pPr>
      <w:r>
        <w:rPr/>
        <w:t>Cybersecurity (e.g. availability, integrity and confidentiality) of systems, networks and services.</w:t>
      </w:r>
    </w:p>
    <w:p>
      <w:pPr>
        <w:pStyle w:val="Noting"/>
        <w:rPr>
          <w:b/>
        </w:rPr>
      </w:pPr>
      <w:r>
        <w:rPr>
          <w:b/>
        </w:rPr>
        <w:t>CONSIDERING</w:t>
      </w:r>
      <w:r>
        <w:rPr/>
        <w:t xml:space="preserve"> the proposals of the IALA Digital Technologies Committee,</w:t>
      </w:r>
    </w:p>
    <w:p>
      <w:pPr>
        <w:pStyle w:val="Noting"/>
        <w:rPr/>
      </w:pPr>
      <w:r>
        <w:rPr>
          <w:b/>
        </w:rPr>
        <w:t>RECOMMENDS</w:t>
      </w:r>
      <w:r>
        <w:rPr/>
        <w:t xml:space="preserve"> that IALA members:</w:t>
      </w:r>
    </w:p>
    <w:p>
      <w:pPr>
        <w:pStyle w:val="RecommendationList1"/>
        <w:numPr>
          <w:ilvl w:val="0"/>
          <w:numId w:val="64"/>
        </w:numPr>
        <w:rPr/>
      </w:pPr>
      <w:r>
        <w:rPr/>
        <w:t>Contribute to the development, specification, testing and demonstration of Maritime Services in the Context of e-Navigation, to define international standards.</w:t>
      </w:r>
    </w:p>
    <w:p>
      <w:pPr>
        <w:pStyle w:val="RecommendationList1"/>
        <w:numPr>
          <w:ilvl w:val="0"/>
          <w:numId w:val="65"/>
        </w:numPr>
        <w:rPr/>
      </w:pPr>
      <w:r>
        <w:rPr/>
        <w:t>Provide Maritime Services in digital formats, using international standards</w:t>
      </w:r>
      <w:r>
        <w:rPr/>
        <w:commentReference w:id="1"/>
      </w:r>
      <w:r>
        <w:rPr/>
        <w:t>.</w:t>
      </w:r>
    </w:p>
    <w:p>
      <w:pPr>
        <w:pStyle w:val="RecommendationList1"/>
        <w:numPr>
          <w:ilvl w:val="0"/>
          <w:numId w:val="66"/>
        </w:numPr>
        <w:rPr/>
      </w:pPr>
      <w:r>
        <w:rPr/>
        <w:t>Ensure that a communications infrastructure to provide such digital maritime services is available in their area of responsibility.</w:t>
      </w:r>
    </w:p>
    <w:p>
      <w:pPr>
        <w:pStyle w:val="RecommendationList1"/>
        <w:numPr>
          <w:ilvl w:val="0"/>
          <w:numId w:val="67"/>
        </w:numPr>
        <w:rPr/>
      </w:pPr>
      <w:r>
        <w:rPr/>
        <w:commentReference w:id="2"/>
      </w:r>
      <w:r>
        <w:rPr/>
        <w:t>Ensure worldwide harmonisation and interoperability, by taking into account international standards and guidance for:</w:t>
      </w:r>
    </w:p>
    <w:p>
      <w:pPr>
        <w:pStyle w:val="RecommendationList1"/>
        <w:numPr>
          <w:ilvl w:val="1"/>
          <w:numId w:val="68"/>
        </w:numPr>
        <w:rPr/>
      </w:pPr>
      <w:r>
        <w:rPr/>
        <w:t>Digital maritime services</w:t>
      </w:r>
      <w:r>
        <w:rPr/>
        <w:commentReference w:id="3"/>
      </w:r>
      <w:r>
        <w:rPr/>
        <w:t>.</w:t>
      </w:r>
    </w:p>
    <w:p>
      <w:pPr>
        <w:pStyle w:val="RecommendationList1"/>
        <w:numPr>
          <w:ilvl w:val="1"/>
          <w:numId w:val="69"/>
        </w:numPr>
        <w:rPr/>
      </w:pPr>
      <w:r>
        <w:rPr/>
        <w:t>The communications infrastructure.</w:t>
      </w:r>
    </w:p>
    <w:p>
      <w:pPr>
        <w:pStyle w:val="RecommendationList1"/>
        <w:numPr>
          <w:ilvl w:val="1"/>
          <w:numId w:val="70"/>
        </w:numPr>
        <w:rPr/>
      </w:pPr>
      <w:r>
        <w:rPr/>
        <w:t>System design and cybersecurity (e.g., availability, integrity and confidentiality).</w:t>
      </w:r>
    </w:p>
    <w:p>
      <w:pPr>
        <w:pStyle w:val="RecommendationList1"/>
        <w:numPr>
          <w:ilvl w:val="1"/>
          <w:numId w:val="71"/>
        </w:numPr>
        <w:rPr/>
      </w:pPr>
      <w:r>
        <w:rPr/>
        <w:t>Harmonised data product specifications and interoperable technical services delivering these.</w:t>
      </w:r>
    </w:p>
    <w:p>
      <w:pPr>
        <w:pStyle w:val="RecommendationList1"/>
        <w:numPr>
          <w:ilvl w:val="1"/>
          <w:numId w:val="72"/>
        </w:numPr>
        <w:rPr/>
      </w:pPr>
      <w:r>
        <w:rPr/>
        <w:t>Platforms for providing users with interoperable service discovery, identity authentication, and messaging services.</w:t>
      </w:r>
    </w:p>
    <w:p>
      <w:pPr>
        <w:pStyle w:val="RecommendationList1"/>
        <w:numPr>
          <w:ilvl w:val="0"/>
          <w:numId w:val="73"/>
        </w:numPr>
        <w:rPr/>
      </w:pPr>
      <w:r>
        <w:rPr/>
        <w:t>Ensure that their services are harmonised with other technical services that are the responsibility of other domain coordinating bodies.</w:t>
      </w:r>
    </w:p>
    <w:p>
      <w:pPr>
        <w:pStyle w:val="Noting"/>
        <w:rPr/>
      </w:pPr>
      <w:r>
        <w:rPr>
          <w:b/>
        </w:rPr>
        <w:t>REQUESTS</w:t>
      </w:r>
      <w:r>
        <w:rPr/>
        <w:t xml:space="preserve"> the Digital Technologies Committee, or other Committees as the Council may direct, to keep this Recommendation under review and to propose amendments, as necessary.</w:t>
      </w:r>
    </w:p>
    <w:p>
      <w:pPr>
        <w:pStyle w:val="RecommendationListatext"/>
        <w:rPr/>
      </w:pPr>
      <w:r>
        <w:rPr/>
      </w:r>
      <w:bookmarkStart w:id="6" w:name="_Toc442255952_Copy_1"/>
      <w:bookmarkStart w:id="7" w:name="_Toc442255952_Copy_1"/>
      <w:bookmarkEnd w:id="7"/>
    </w:p>
    <w:p>
      <w:pPr>
        <w:pStyle w:val="AnnextitleHead1"/>
        <w:widowControl/>
        <w:suppressAutoHyphens w:val="true"/>
        <w:bidi w:val="0"/>
        <w:spacing w:lineRule="auto" w:line="276" w:before="0" w:after="360"/>
        <w:jc w:val="left"/>
        <w:rPr/>
      </w:pPr>
      <w:r>
        <w:rPr/>
      </w:r>
    </w:p>
    <w:sectPr>
      <w:headerReference w:type="even" r:id="rId13"/>
      <w:headerReference w:type="default" r:id="rId14"/>
      <w:headerReference w:type="first" r:id="rId15"/>
      <w:footerReference w:type="default" r:id="rId16"/>
      <w:footerReference w:type="first" r:id="rId17"/>
      <w:type w:val="nextPage"/>
      <w:pgSz w:w="11906" w:h="16838"/>
      <w:pgMar w:left="907" w:right="794" w:gutter="0" w:header="567" w:top="624" w:footer="850" w:bottom="907"/>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Jankowski, Dennis" w:date="2023-11-29T09:02:00Z" w:initials="JD">
    <w:p>
      <w:pPr>
        <w:overflowPunct w:val="false"/>
        <w:spacing w:lineRule="auto" w:line="240"/>
        <w:rPr/>
      </w:pPr>
      <w:r>
        <w:rPr>
          <w:rFonts w:ascii="Liberation Serif" w:hAnsi="Liberation Serif" w:eastAsia="Tahoma" w:cs="Tahoma"/>
          <w:sz w:val="24"/>
          <w:szCs w:val="24"/>
          <w:lang w:val="en-US" w:eastAsia="en-US" w:bidi="en-US"/>
        </w:rPr>
        <w:t>I think authentication includes identity somehow. I think it's a bit of a duplicate</w:t>
      </w:r>
    </w:p>
  </w:comment>
  <w:comment w:id="1" w:author="Jankowski, Dennis" w:date="2023-11-29T09:01:00Z" w:initials="JD">
    <w:p>
      <w:pPr>
        <w:overflowPunct w:val="false"/>
        <w:spacing w:lineRule="auto" w:line="240"/>
        <w:rPr/>
      </w:pPr>
      <w:r>
        <w:rPr>
          <w:rFonts w:ascii="Liberation Serif" w:hAnsi="Liberation Serif" w:eastAsia="Tahoma" w:cs="Tahoma"/>
          <w:sz w:val="24"/>
          <w:szCs w:val="24"/>
          <w:lang w:val="en-US" w:eastAsia="en-US" w:bidi="en-US"/>
        </w:rPr>
        <w:t xml:space="preserve">G1128 is called “The Specification of e-Navigation Technical Services” maybe it is better to speak about “specification” and not the “development”. </w:t>
      </w:r>
    </w:p>
  </w:comment>
  <w:comment w:id="2" w:author="Jankowski, Dennis" w:date="2023-11-29T09:26:00Z" w:initials="JD">
    <w:p>
      <w:pPr>
        <w:overflowPunct w:val="false"/>
        <w:spacing w:lineRule="auto" w:line="240"/>
        <w:rPr/>
      </w:pPr>
      <w:r>
        <w:rPr>
          <w:rFonts w:ascii="Liberation Serif" w:hAnsi="Liberation Serif" w:eastAsia="Tahoma" w:cs="Tahoma"/>
          <w:sz w:val="24"/>
          <w:szCs w:val="24"/>
          <w:lang w:val="en-US" w:eastAsia="en-US" w:bidi="en-US"/>
        </w:rPr>
        <w:t>Not too sure about that, but a), b), c) is referencing our MCP concepts. d) and e) are rather “properties” of a system.</w:t>
      </w:r>
    </w:p>
  </w:comment>
  <w:comment w:id="3" w:author="Jankowski, Dennis" w:date="2023-11-29T09:05:00Z" w:initials="JD">
    <w:p>
      <w:pPr>
        <w:overflowPunct w:val="false"/>
        <w:spacing w:lineRule="auto" w:line="240"/>
        <w:rPr/>
      </w:pPr>
      <w:r>
        <w:rPr>
          <w:rFonts w:ascii="Liberation Serif" w:hAnsi="Liberation Serif" w:eastAsia="Tahoma" w:cs="Tahoma"/>
          <w:sz w:val="24"/>
          <w:szCs w:val="24"/>
          <w:lang w:val="en-US" w:eastAsia="en-US" w:bidi="en-US"/>
        </w:rPr>
        <w:t>We do we not mention the “Maritime Identity Registry (MIR)” directly? Because of the Decentralized Trust System?</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 w:name="Helvetica">
    <w:altName w:val="Arial"/>
    <w:charset w:val="01"/>
    <w:family w:val="roman"/>
    <w:pitch w:val="variable"/>
  </w:font>
  <w:font w:name="Avenir Next LT Pro">
    <w:charset w:val="01"/>
    <w:family w:val="roman"/>
    <w:pitch w:val="variable"/>
  </w:font>
  <w:font w:name="Calibri (Body)">
    <w:charset w:val="01"/>
    <w:family w:val="roman"/>
    <w:pitch w:val="variable"/>
  </w:font>
  <w:font w:name="Symbol">
    <w:charset w:val="01"/>
    <w:family w:val="auto"/>
    <w:pitch w:val="variable"/>
  </w:font>
  <w:font w:name="Courier New">
    <w:charset w:val="01"/>
    <w:family w:val="modern"/>
    <w:pitch w:val="fixed"/>
  </w:font>
  <w:font w:name="Wingding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tLeast" w:line="180"/>
      <w:rPr>
        <w:rFonts w:ascii="Avenir Next LT Pro" w:hAnsi="Avenir Next LT Pro"/>
        <w:color w:themeColor="background1" w:themeShade="80" w:val="808080"/>
        <w:sz w:val="14"/>
        <w:szCs w:val="14"/>
        <w:lang w:val="fr-FR"/>
      </w:rPr>
    </w:pPr>
    <w:r>
      <w:rPr>
        <w:rFonts w:ascii="Avenir Next LT Pro" w:hAnsi="Avenir Next LT Pro"/>
        <w:color w:themeColor="background1" w:themeShade="80" w:val="808080"/>
        <w:sz w:val="14"/>
        <w:szCs w:val="14"/>
        <w:lang w:val="fr-FR"/>
      </w:rPr>
      <w:drawing>
        <wp:anchor behindDoc="1" distT="0" distB="0" distL="0" distR="0" simplePos="0" locked="0" layoutInCell="1" allowOverlap="1" relativeHeight="14">
          <wp:simplePos x="0" y="0"/>
          <wp:positionH relativeFrom="column">
            <wp:posOffset>8890</wp:posOffset>
          </wp:positionH>
          <wp:positionV relativeFrom="paragraph">
            <wp:posOffset>-530860</wp:posOffset>
          </wp:positionV>
          <wp:extent cx="3249295" cy="725170"/>
          <wp:effectExtent l="0" t="0" r="0" b="0"/>
          <wp:wrapNone/>
          <wp:docPr id="10"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6" descr=""/>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mc:AlternateContent>
        <mc:Choice Requires="wps">
          <w:drawing>
            <wp:anchor behindDoc="1" distT="6350" distB="6350" distL="6350" distR="6350" simplePos="0" locked="0" layoutInCell="0" allowOverlap="1" relativeHeight="21">
              <wp:simplePos x="0" y="0"/>
              <wp:positionH relativeFrom="page">
                <wp:posOffset>249555</wp:posOffset>
              </wp:positionH>
              <wp:positionV relativeFrom="page">
                <wp:posOffset>9105900</wp:posOffset>
              </wp:positionV>
              <wp:extent cx="7127875" cy="635"/>
              <wp:effectExtent l="6350" t="6350" r="6350" b="6350"/>
              <wp:wrapNone/>
              <wp:docPr id="11" name="Connecteur droit 11"/>
              <a:graphic xmlns:a="http://schemas.openxmlformats.org/drawingml/2006/main">
                <a:graphicData uri="http://schemas.microsoft.com/office/word/2010/wordprocessingShape">
                  <wps:wsp>
                    <wps:cNvSpPr/>
                    <wps:spPr>
                      <a:xfrm>
                        <a:off x="0" y="0"/>
                        <a:ext cx="7128000" cy="720"/>
                      </a:xfrm>
                      <a:prstGeom prst="line">
                        <a:avLst/>
                      </a:prstGeom>
                      <a:ln w="12600">
                        <a:solidFill>
                          <a:srgbClr val="00558c"/>
                        </a:solidFill>
                        <a:round/>
                      </a:ln>
                    </wps:spPr>
                    <wps:style>
                      <a:lnRef idx="0"/>
                      <a:fillRef idx="0"/>
                      <a:effectRef idx="0"/>
                      <a:fontRef idx="minor"/>
                    </wps:style>
                    <wps:bodyPr/>
                  </wps:wsp>
                </a:graphicData>
              </a:graphic>
            </wp:anchor>
          </w:drawing>
        </mc:Choice>
        <mc:Fallback>
          <w:pict>
            <v:line id="shape_0" from="19.65pt,717pt" to="580.85pt,717pt" ID="Connecteur droit 11" stroked="t" o:allowincell="f" style="position:absolute;mso-position-horizontal-relative:page;mso-position-vertical-relative:page">
              <v:stroke color="#00558c" weight="12600" joinstyle="round" endcap="flat"/>
              <v:fill o:detectmouseclick="t" on="false"/>
              <w10:wrap type="none"/>
            </v:line>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tLeast" w:line="180"/>
      <w:rPr>
        <w:rFonts w:ascii="Avenir Next LT Pro" w:hAnsi="Avenir Next LT Pro"/>
        <w:color w:themeColor="background1" w:themeShade="80" w:val="808080"/>
        <w:sz w:val="14"/>
        <w:szCs w:val="14"/>
        <w:lang w:val="fr-FR"/>
      </w:rPr>
    </w:pPr>
    <w:r>
      <w:rPr>
        <w:rFonts w:ascii="Avenir Next LT Pro" w:hAnsi="Avenir Next LT Pro"/>
        <w:color w:themeColor="background1" w:themeShade="80" w:val="808080"/>
        <w:sz w:val="14"/>
        <w:szCs w:val="14"/>
        <w:lang w:val="fr-FR"/>
      </w:rPr>
      <w:drawing>
        <wp:anchor behindDoc="1" distT="0" distB="0" distL="0" distR="0" simplePos="0" locked="0" layoutInCell="1" allowOverlap="1" relativeHeight="14">
          <wp:simplePos x="0" y="0"/>
          <wp:positionH relativeFrom="column">
            <wp:posOffset>8890</wp:posOffset>
          </wp:positionH>
          <wp:positionV relativeFrom="paragraph">
            <wp:posOffset>-530860</wp:posOffset>
          </wp:positionV>
          <wp:extent cx="3249295" cy="725170"/>
          <wp:effectExtent l="0" t="0" r="0" b="0"/>
          <wp:wrapNone/>
          <wp:docPr id="12" name="Picture 2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6" descr=""/>
                  <pic:cNvPicPr>
                    <a:picLocks noChangeAspect="1" noChangeArrowheads="1"/>
                  </pic:cNvPicPr>
                </pic:nvPicPr>
                <pic:blipFill>
                  <a:blip r:embed="rId1"/>
                  <a:stretch>
                    <a:fillRect/>
                  </a:stretch>
                </pic:blipFill>
                <pic:spPr bwMode="auto">
                  <a:xfrm>
                    <a:off x="0" y="0"/>
                    <a:ext cx="3249295" cy="725170"/>
                  </a:xfrm>
                  <a:prstGeom prst="rect">
                    <a:avLst/>
                  </a:prstGeom>
                </pic:spPr>
              </pic:pic>
            </a:graphicData>
          </a:graphic>
        </wp:anchor>
      </w:drawing>
      <mc:AlternateContent>
        <mc:Choice Requires="wps">
          <w:drawing>
            <wp:anchor behindDoc="1" distT="6350" distB="6350" distL="6350" distR="6350" simplePos="0" locked="0" layoutInCell="0" allowOverlap="1" relativeHeight="21">
              <wp:simplePos x="0" y="0"/>
              <wp:positionH relativeFrom="page">
                <wp:posOffset>249555</wp:posOffset>
              </wp:positionH>
              <wp:positionV relativeFrom="page">
                <wp:posOffset>9105900</wp:posOffset>
              </wp:positionV>
              <wp:extent cx="7127875" cy="635"/>
              <wp:effectExtent l="6350" t="6350" r="6350" b="6350"/>
              <wp:wrapNone/>
              <wp:docPr id="13" name="Connecteur droit 11"/>
              <a:graphic xmlns:a="http://schemas.openxmlformats.org/drawingml/2006/main">
                <a:graphicData uri="http://schemas.microsoft.com/office/word/2010/wordprocessingShape">
                  <wps:wsp>
                    <wps:cNvSpPr/>
                    <wps:spPr>
                      <a:xfrm>
                        <a:off x="0" y="0"/>
                        <a:ext cx="7128000" cy="720"/>
                      </a:xfrm>
                      <a:prstGeom prst="line">
                        <a:avLst/>
                      </a:prstGeom>
                      <a:ln w="12600">
                        <a:solidFill>
                          <a:srgbClr val="00558c"/>
                        </a:solidFill>
                        <a:round/>
                      </a:ln>
                    </wps:spPr>
                    <wps:style>
                      <a:lnRef idx="0"/>
                      <a:fillRef idx="0"/>
                      <a:effectRef idx="0"/>
                      <a:fontRef idx="minor"/>
                    </wps:style>
                    <wps:bodyPr/>
                  </wps:wsp>
                </a:graphicData>
              </a:graphic>
            </wp:anchor>
          </w:drawing>
        </mc:Choice>
        <mc:Fallback>
          <w:pict>
            <v:line id="shape_0" from="19.65pt,717pt" to="580.85pt,717pt" ID="Connecteur droit 11" stroked="t" o:allowincell="f" style="position:absolute;mso-position-horizontal-relative:page;mso-position-vertical-relative:page">
              <v:stroke color="#00558c" weight="12600" joinstyle="round" endcap="flat"/>
              <v:fill o:detectmouseclick="t" on="false"/>
              <w10:wrap type="none"/>
            </v:line>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5"/>
        <w:szCs w:val="15"/>
      </w:rPr>
    </w:pPr>
    <w:r>
      <w:rPr>
        <w:sz w:val="15"/>
        <w:szCs w:val="15"/>
      </w:rPr>
    </w:r>
  </w:p>
  <w:p>
    <w:pPr>
      <w:pStyle w:val="Footerportrait"/>
      <w:rPr/>
    </w:pPr>
    <w:r>
      <w:rPr/>
    </w:r>
  </w:p>
  <w:p>
    <w:pPr>
      <w:pStyle w:val="Footerportrait"/>
      <w:rPr>
        <w:rStyle w:val="Pagenumber"/>
      </w:rPr>
    </w:pPr>
    <w:r>
      <w:fldChar w:fldCharType="begin"/>
    </w:r>
    <w:r>
      <w:rPr/>
      <w:instrText xml:space="preserve">STYLEREF "Document type" \* MERGEFORMAT</w:instrText>
    </w:r>
    <w:r>
      <w:rPr/>
    </w:r>
    <w:r>
      <w:rPr/>
      <w:fldChar w:fldCharType="separate"/>
    </w:r>
    <w:r>
      <w:rPr/>
      <w:t>(informative)</w:t>
    </w:r>
    <w:r>
      <w:rPr/>
    </w:r>
    <w:r>
      <w:rPr/>
      <w:fldChar w:fldCharType="end"/>
    </w:r>
    <w:r>
      <w:rPr>
        <w:b w:val="false"/>
        <w:bCs/>
      </w:rPr>
      <w:t xml:space="preserve"> </w:t>
    </w:r>
    <w:r>
      <w:fldChar w:fldCharType="begin"/>
    </w:r>
    <w:r>
      <w:rPr>
        <w:b w:val="false"/>
        <w:bCs/>
      </w:rPr>
      <w:instrText xml:space="preserve">STYLEREF  "Document number"  \* MERGEFORMAT</w:instrText>
    </w:r>
    <w:r>
      <w:rPr>
        <w:b w:val="false"/>
        <w:bCs/>
      </w:rPr>
    </w:r>
    <w:r>
      <w:rPr>
        <w:b w:val="false"/>
        <w:bCs/>
      </w:rPr>
      <w:fldChar w:fldCharType="separate"/>
    </w:r>
    <w:r>
      <w:rPr>
        <w:b w:val="false"/>
        <w:bCs/>
      </w:rPr>
    </w:r>
    <w:r>
      <w:rPr/>
      <w:t>R1019</w:t>
    </w:r>
    <w:r>
      <w:rPr>
        <w:b w:val="false"/>
        <w:bCs/>
      </w:rPr>
    </w:r>
    <w:r>
      <w:rPr>
        <w:b w:val="false"/>
        <w:bCs/>
      </w:rPr>
      <w:fldChar w:fldCharType="end"/>
    </w:r>
    <w:r>
      <w:rPr/>
      <w:t xml:space="preserve"> </w:t>
    </w:r>
    <w:r>
      <w:fldChar w:fldCharType="begin"/>
    </w:r>
    <w:r>
      <w:rPr/>
      <w:instrText xml:space="preserve">STYLEREF  "Document name"  \* MERGEFORMAT</w:instrText>
    </w:r>
    <w:r>
      <w:rPr/>
    </w:r>
    <w:r>
      <w:rPr/>
      <w:fldChar w:fldCharType="separate"/>
    </w:r>
    <w:r>
      <w:rPr/>
      <w:t>OF IALA</w:t>
    </w:r>
    <w:r>
      <w:rPr/>
    </w:r>
    <w:r>
      <w:rPr/>
      <w:fldChar w:fldCharType="end"/>
    </w:r>
    <w:r>
      <w:rPr/>
      <w:tab/>
    </w:r>
  </w:p>
  <w:p>
    <w:pPr>
      <w:pStyle w:val="Footerportrait"/>
      <w:rPr/>
    </w:pPr>
    <w:r>
      <w:fldChar w:fldCharType="begin"/>
    </w:r>
    <w:r>
      <w:rPr/>
      <w:instrText xml:space="preserve">STYLEREF "Edition number" \* MERGEFORMAT</w:instrText>
    </w:r>
    <w:r>
      <w:rPr/>
    </w:r>
    <w:r>
      <w:rPr/>
      <w:fldChar w:fldCharType="separate"/>
    </w:r>
    <w:r>
      <w:rPr/>
      <w:t>Edition 1.2</w:t>
    </w:r>
    <w:r>
      <w:rPr/>
    </w:r>
    <w:r>
      <w:rPr/>
      <w:fldChar w:fldCharType="end"/>
    </w:r>
    <w:r>
      <w:rPr/>
      <w:t xml:space="preserve"> </w:t>
    </w:r>
    <w:r>
      <w:fldChar w:fldCharType="begin"/>
    </w:r>
    <w:r>
      <w:rPr/>
      <w:instrText xml:space="preserve">STYLEREF  MRN  \* MERGEFORMAT</w:instrText>
    </w:r>
    <w:r>
      <w:rPr/>
    </w:r>
    <w:r>
      <w:rPr/>
      <w:fldChar w:fldCharType="separate"/>
    </w:r>
    <w:r>
      <w:rPr/>
      <w:t>urn:mrn:iala:pub:r1019:ed1.2</w:t>
    </w:r>
    <w:r>
      <w:rPr/>
    </w:r>
    <w:r>
      <w:rPr/>
      <w:fldChar w:fldCharType="end"/>
    </w:r>
    <w:r>
      <w:rPr/>
      <w:tab/>
      <w:t xml:space="preserve">P </w:t>
    </w:r>
    <w:r>
      <w:rPr/>
      <w:fldChar w:fldCharType="begin"/>
    </w:r>
    <w:r>
      <w:rPr/>
      <w:instrText xml:space="preserve"> PAGE </w:instrText>
    </w:r>
    <w:r>
      <w:rPr/>
      <w:fldChar w:fldCharType="separate"/>
    </w:r>
    <w:r>
      <w:rPr/>
      <w:t>3</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sz w:val="15"/>
        <w:szCs w:val="15"/>
      </w:rPr>
    </w:pPr>
    <w:r>
      <w:rPr>
        <w:sz w:val="15"/>
        <w:szCs w:val="15"/>
      </w:rPr>
    </w:r>
  </w:p>
  <w:p>
    <w:pPr>
      <w:pStyle w:val="Footerportrait"/>
      <w:rPr/>
    </w:pPr>
    <w:r>
      <w:rPr/>
    </w:r>
  </w:p>
  <w:p>
    <w:pPr>
      <w:pStyle w:val="Footerportrait"/>
      <w:rPr>
        <w:rStyle w:val="Pagenumber"/>
      </w:rPr>
    </w:pPr>
    <w:r>
      <w:fldChar w:fldCharType="begin"/>
    </w:r>
    <w:r>
      <w:rPr/>
      <w:instrText xml:space="preserve">STYLEREF "Document type" \* MERGEFORMAT</w:instrText>
    </w:r>
    <w:r>
      <w:rPr/>
    </w:r>
    <w:r>
      <w:rPr/>
      <w:fldChar w:fldCharType="separate"/>
    </w:r>
    <w:r>
      <w:rPr/>
      <w:t>(informative)</w:t>
    </w:r>
    <w:r>
      <w:rPr/>
    </w:r>
    <w:r>
      <w:rPr/>
      <w:fldChar w:fldCharType="end"/>
    </w:r>
    <w:r>
      <w:rPr>
        <w:b w:val="false"/>
        <w:bCs/>
      </w:rPr>
      <w:t xml:space="preserve"> </w:t>
    </w:r>
    <w:r>
      <w:fldChar w:fldCharType="begin"/>
    </w:r>
    <w:r>
      <w:rPr>
        <w:b w:val="false"/>
        <w:bCs/>
      </w:rPr>
      <w:instrText xml:space="preserve">STYLEREF  "Document number"  \* MERGEFORMAT</w:instrText>
    </w:r>
    <w:r>
      <w:rPr>
        <w:b w:val="false"/>
        <w:bCs/>
      </w:rPr>
    </w:r>
    <w:r>
      <w:rPr>
        <w:b w:val="false"/>
        <w:bCs/>
      </w:rPr>
      <w:fldChar w:fldCharType="separate"/>
    </w:r>
    <w:r>
      <w:rPr>
        <w:b w:val="false"/>
        <w:bCs/>
      </w:rPr>
    </w:r>
    <w:r>
      <w:rPr/>
      <w:t>R1019</w:t>
    </w:r>
    <w:r>
      <w:rPr>
        <w:b w:val="false"/>
        <w:bCs/>
      </w:rPr>
    </w:r>
    <w:r>
      <w:rPr>
        <w:b w:val="false"/>
        <w:bCs/>
      </w:rPr>
      <w:fldChar w:fldCharType="end"/>
    </w:r>
    <w:r>
      <w:rPr/>
      <w:t xml:space="preserve"> </w:t>
    </w:r>
    <w:r>
      <w:fldChar w:fldCharType="begin"/>
    </w:r>
    <w:r>
      <w:rPr/>
      <w:instrText xml:space="preserve">STYLEREF  "Document name"  \* MERGEFORMAT</w:instrText>
    </w:r>
    <w:r>
      <w:rPr/>
    </w:r>
    <w:r>
      <w:rPr/>
      <w:fldChar w:fldCharType="separate"/>
    </w:r>
    <w:r>
      <w:rPr/>
      <w:t>OF IALA</w:t>
    </w:r>
    <w:r>
      <w:rPr/>
    </w:r>
    <w:r>
      <w:rPr/>
      <w:fldChar w:fldCharType="end"/>
    </w:r>
    <w:r>
      <w:rPr/>
      <w:tab/>
    </w:r>
  </w:p>
  <w:p>
    <w:pPr>
      <w:pStyle w:val="Footerportrait"/>
      <w:rPr/>
    </w:pPr>
    <w:r>
      <w:fldChar w:fldCharType="begin"/>
    </w:r>
    <w:r>
      <w:rPr/>
      <w:instrText xml:space="preserve">STYLEREF "Edition number" \* MERGEFORMAT</w:instrText>
    </w:r>
    <w:r>
      <w:rPr/>
    </w:r>
    <w:r>
      <w:rPr/>
      <w:fldChar w:fldCharType="separate"/>
    </w:r>
    <w:r>
      <w:rPr/>
      <w:t>Edition 1.2</w:t>
    </w:r>
    <w:r>
      <w:rPr/>
    </w:r>
    <w:r>
      <w:rPr/>
      <w:fldChar w:fldCharType="end"/>
    </w:r>
    <w:r>
      <w:rPr/>
      <w:t xml:space="preserve"> </w:t>
    </w:r>
    <w:r>
      <w:fldChar w:fldCharType="begin"/>
    </w:r>
    <w:r>
      <w:rPr/>
      <w:instrText xml:space="preserve">STYLEREF  MRN  \* MERGEFORMAT</w:instrText>
    </w:r>
    <w:r>
      <w:rPr/>
    </w:r>
    <w:r>
      <w:rPr/>
      <w:fldChar w:fldCharType="separate"/>
    </w:r>
    <w:r>
      <w:rPr/>
      <w:t>urn:mrn:iala:pub:r1019:ed1.2</w:t>
    </w:r>
    <w:r>
      <w:rPr/>
    </w:r>
    <w:r>
      <w:rPr/>
      <w:fldChar w:fldCharType="end"/>
    </w:r>
    <w:r>
      <w:rPr/>
      <w:tab/>
      <w:t xml:space="preserve">P </w:t>
    </w:r>
    <w:r>
      <w:rPr/>
      <w:fldChar w:fldCharType="begin"/>
    </w:r>
    <w:r>
      <w:rPr/>
      <w:instrText xml:space="preserve"> PAGE </w:instrText>
    </w:r>
    <w:r>
      <w:rPr/>
      <w:fldChar w:fldCharType="separate"/>
    </w:r>
    <w:r>
      <w:rPr/>
      <w:t>5</w:t>
    </w:r>
    <w:r>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0" distL="0" distR="0" simplePos="0" locked="0" layoutInCell="0" allowOverlap="1" relativeHeight="8">
              <wp:simplePos x="0" y="0"/>
              <wp:positionH relativeFrom="margin">
                <wp:align>center</wp:align>
              </wp:positionH>
              <wp:positionV relativeFrom="margin">
                <wp:align>center</wp:align>
              </wp:positionV>
              <wp:extent cx="35560" cy="15875"/>
              <wp:effectExtent l="0" t="0" r="0" b="0"/>
              <wp:wrapNone/>
              <wp:docPr id="1" name="Frame3"/>
              <a:graphic xmlns:a="http://schemas.openxmlformats.org/drawingml/2006/main">
                <a:graphicData uri="http://schemas.microsoft.com/office/word/2010/wordprocessingShape">
                  <wps:wsp>
                    <wps:cNvSpPr/>
                    <wps:spPr>
                      <a:xfrm>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3" path="m0,0l-2147483645,0l-2147483645,-2147483646l0,-2147483646xe" fillcolor="white" stroked="f" o:allowincell="f" style="position:absolute;margin-left:0pt;margin-top:0pt;width:2.75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margin">
                <wp:align>center</wp:align>
              </wp:positionH>
              <wp:positionV relativeFrom="margin">
                <wp:align>center</wp:align>
              </wp:positionV>
              <wp:extent cx="8375015" cy="761365"/>
              <wp:effectExtent l="0" t="0" r="0" b="0"/>
              <wp:wrapNone/>
              <wp:docPr id="2" name="Frame2"/>
              <a:graphic xmlns:a="http://schemas.openxmlformats.org/drawingml/2006/main">
                <a:graphicData uri="http://schemas.microsoft.com/office/word/2010/wordprocessingShape">
                  <wps:wsp>
                    <wps:cNvSpPr/>
                    <wps:spPr>
                      <a:xfrm>
                        <a:off x="0" y="0"/>
                        <a:ext cx="8375040" cy="761400"/>
                      </a:xfrm>
                      <a:prstGeom prst="rect">
                        <a:avLst/>
                      </a:prstGeom>
                      <a:noFill/>
                      <a:ln w="0">
                        <a:noFill/>
                      </a:ln>
                    </wps:spPr>
                    <wps:style>
                      <a:lnRef idx="0"/>
                      <a:fillRef idx="0"/>
                      <a:effectRef idx="0"/>
                      <a:fontRef idx="minor"/>
                    </wps:style>
                    <wps:txbx>
                      <w:txbxContent>
                        <w:p>
                          <w:pPr>
                            <w:pStyle w:val="FrameContents"/>
                            <w:jc w:val="center"/>
                            <w:rPr>
                              <w:sz w:val="24"/>
                              <w:szCs w:val="24"/>
                            </w:rPr>
                          </w:pPr>
                          <w:r>
                            <w:rPr>
                              <w:rFonts w:cs="Calibri"/>
                              <w:color w:val="C0C0C0"/>
                              <w:sz w:val="2"/>
                              <w:szCs w:val="2"/>
                            </w:rPr>
                            <w:t>IALA WORKING PAPER</w:t>
                          </w:r>
                        </w:p>
                      </w:txbxContent>
                    </wps:txbx>
                    <wps:bodyPr anchor="t">
                      <a:noAutofit/>
                    </wps:bodyPr>
                  </wps:wsp>
                </a:graphicData>
              </a:graphic>
            </wp:anchor>
          </w:drawing>
        </mc:Choice>
        <mc:Fallback>
          <w:pict>
            <v:rect id="shape_0" ID="Frame2" path="m0,0l-2147483645,0l-2147483645,-2147483646l0,-2147483646xe" fillcolor="white" stroked="f" o:allowincell="f" style="position:absolute;margin-left:0pt;margin-top:0pt;width:659.4pt;height:59.9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jc w:val="center"/>
                      <w:rPr>
                        <w:sz w:val="24"/>
                        <w:szCs w:val="24"/>
                      </w:rPr>
                    </w:pPr>
                    <w:r>
                      <w:rPr>
                        <w:rFonts w:cs="Calibri"/>
                        <w:color w:val="C0C0C0"/>
                        <w:sz w:val="2"/>
                        <w:szCs w:val="2"/>
                      </w:rPr>
                      <w:t>IALA WORKING PAPER</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margin">
                <wp:align>center</wp:align>
              </wp:positionH>
              <wp:positionV relativeFrom="margin">
                <wp:align>center</wp:align>
              </wp:positionV>
              <wp:extent cx="7676515" cy="697865"/>
              <wp:effectExtent l="0" t="0" r="0" b="0"/>
              <wp:wrapNone/>
              <wp:docPr id="3" name="Frame1"/>
              <a:graphic xmlns:a="http://schemas.openxmlformats.org/drawingml/2006/main">
                <a:graphicData uri="http://schemas.microsoft.com/office/word/2010/wordprocessingShape">
                  <wps:wsp>
                    <wps:cNvSpPr/>
                    <wps:spPr>
                      <a:xfrm>
                        <a:off x="0" y="0"/>
                        <a:ext cx="7676640" cy="698040"/>
                      </a:xfrm>
                      <a:prstGeom prst="rect">
                        <a:avLst/>
                      </a:prstGeom>
                      <a:noFill/>
                      <a:ln w="0">
                        <a:noFill/>
                      </a:ln>
                    </wps:spPr>
                    <wps:style>
                      <a:lnRef idx="0"/>
                      <a:fillRef idx="0"/>
                      <a:effectRef idx="0"/>
                      <a:fontRef idx="minor"/>
                    </wps:style>
                    <wps:txbx>
                      <w:txbxContent>
                        <w:p>
                          <w:pPr>
                            <w:pStyle w:val="FrameContents"/>
                            <w:jc w:val="center"/>
                            <w:rPr>
                              <w:sz w:val="24"/>
                              <w:szCs w:val="24"/>
                            </w:rPr>
                          </w:pPr>
                          <w:r>
                            <w:rPr>
                              <w:rFonts w:cs="Calibri"/>
                              <w:color w:val="C0C0C0"/>
                              <w:sz w:val="2"/>
                              <w:szCs w:val="2"/>
                            </w:rPr>
                            <w:t>IALA WORKING PAPER</w:t>
                          </w:r>
                        </w:p>
                      </w:txbxContent>
                    </wps:txbx>
                    <wps:bodyPr anchor="t">
                      <a:noAutofit/>
                    </wps:bodyPr>
                  </wps:wsp>
                </a:graphicData>
              </a:graphic>
            </wp:anchor>
          </w:drawing>
        </mc:Choice>
        <mc:Fallback>
          <w:pict>
            <v:rect id="shape_0" ID="Frame1" path="m0,0l-2147483645,0l-2147483645,-2147483646l0,-2147483646xe" fillcolor="white" stroked="f" o:allowincell="f" style="position:absolute;margin-left:0pt;margin-top:0pt;width:604.4pt;height:54.9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jc w:val="center"/>
                      <w:rPr>
                        <w:sz w:val="24"/>
                        <w:szCs w:val="24"/>
                      </w:rPr>
                    </w:pPr>
                    <w:r>
                      <w:rPr>
                        <w:rFonts w:cs="Calibri"/>
                        <w:color w:val="C0C0C0"/>
                        <w:sz w:val="2"/>
                        <w:szCs w:val="2"/>
                      </w:rPr>
                      <w:t>IALA WORKING PAPER</w:t>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drawing>
        <wp:anchor behindDoc="1" distT="0" distB="0" distL="0" distR="0" simplePos="0" locked="0" layoutInCell="0" allowOverlap="1" relativeHeight="16">
          <wp:simplePos x="0" y="0"/>
          <wp:positionH relativeFrom="page">
            <wp:posOffset>2880360</wp:posOffset>
          </wp:positionH>
          <wp:positionV relativeFrom="page">
            <wp:posOffset>180340</wp:posOffset>
          </wp:positionV>
          <wp:extent cx="1803400" cy="1440180"/>
          <wp:effectExtent l="0" t="0" r="0" b="0"/>
          <wp:wrapNone/>
          <wp:docPr id="4"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descr=""/>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mc:AlternateContent>
        <mc:Choice Requires="wps">
          <w:drawing>
            <wp:anchor behindDoc="1" distT="0" distB="0" distL="0" distR="0" simplePos="0" locked="0" layoutInCell="0" allowOverlap="1" relativeHeight="33">
              <wp:simplePos x="0" y="0"/>
              <wp:positionH relativeFrom="margin">
                <wp:align>center</wp:align>
              </wp:positionH>
              <wp:positionV relativeFrom="margin">
                <wp:align>center</wp:align>
              </wp:positionV>
              <wp:extent cx="35560" cy="15875"/>
              <wp:effectExtent l="635" t="10160" r="0" b="10160"/>
              <wp:wrapNone/>
              <wp:docPr id="5" name="Frame4"/>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4" path="m0,0l-2147483645,0l-2147483645,-2147483646l0,-2147483646xe" fillcolor="white" stroked="f" o:allowincell="f" style="position:absolute;margin-left:232.4pt;margin-top:286.75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r>
      <w:rPr/>
      <w:t>DTEC2-5.2.1.3.2</w:t>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spacing w:lineRule="exact" w:line="360"/>
      <w:rPr/>
    </w:pPr>
    <w:r>
      <w:rPr/>
      <w:drawing>
        <wp:anchor behindDoc="1" distT="0" distB="0" distL="0" distR="0" simplePos="0" locked="0" layoutInCell="1" allowOverlap="1" relativeHeight="18">
          <wp:simplePos x="0" y="0"/>
          <wp:positionH relativeFrom="column">
            <wp:posOffset>-619760</wp:posOffset>
          </wp:positionH>
          <wp:positionV relativeFrom="paragraph">
            <wp:posOffset>182880</wp:posOffset>
          </wp:positionV>
          <wp:extent cx="7115175" cy="1942465"/>
          <wp:effectExtent l="0" t="0" r="0" b="0"/>
          <wp:wrapNone/>
          <wp:docPr id="6"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descr=""/>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pPr>
    <w:r>
      <w:rPr/>
      <w:drawing>
        <wp:anchor behindDoc="1" distT="0" distB="0" distL="0" distR="0" simplePos="0" locked="0" layoutInCell="0" allowOverlap="1" relativeHeight="16">
          <wp:simplePos x="0" y="0"/>
          <wp:positionH relativeFrom="page">
            <wp:posOffset>2880360</wp:posOffset>
          </wp:positionH>
          <wp:positionV relativeFrom="page">
            <wp:posOffset>180340</wp:posOffset>
          </wp:positionV>
          <wp:extent cx="1803400" cy="1440180"/>
          <wp:effectExtent l="0" t="0" r="0" b="0"/>
          <wp:wrapNone/>
          <wp:docPr id="7"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3" descr=""/>
                  <pic:cNvPicPr>
                    <a:picLocks noChangeAspect="1" noChangeArrowheads="1"/>
                  </pic:cNvPicPr>
                </pic:nvPicPr>
                <pic:blipFill>
                  <a:blip r:embed="rId1"/>
                  <a:stretch>
                    <a:fillRect/>
                  </a:stretch>
                </pic:blipFill>
                <pic:spPr bwMode="auto">
                  <a:xfrm>
                    <a:off x="0" y="0"/>
                    <a:ext cx="1803400" cy="1440180"/>
                  </a:xfrm>
                  <a:prstGeom prst="rect">
                    <a:avLst/>
                  </a:prstGeom>
                </pic:spPr>
              </pic:pic>
            </a:graphicData>
          </a:graphic>
        </wp:anchor>
      </w:drawing>
      <mc:AlternateContent>
        <mc:Choice Requires="wps">
          <w:drawing>
            <wp:anchor behindDoc="1" distT="0" distB="0" distL="0" distR="0" simplePos="0" locked="0" layoutInCell="0" allowOverlap="1" relativeHeight="33">
              <wp:simplePos x="0" y="0"/>
              <wp:positionH relativeFrom="margin">
                <wp:align>center</wp:align>
              </wp:positionH>
              <wp:positionV relativeFrom="margin">
                <wp:align>center</wp:align>
              </wp:positionV>
              <wp:extent cx="35560" cy="15875"/>
              <wp:effectExtent l="635" t="10160" r="0" b="10160"/>
              <wp:wrapNone/>
              <wp:docPr id="8" name="Frame4"/>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4" path="m0,0l-2147483645,0l-2147483645,-2147483646l0,-2147483646xe" fillcolor="white" stroked="f" o:allowincell="f" style="position:absolute;margin-left:232.4pt;margin-top:286.75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r>
      <w:rPr/>
      <w:t>DTEC2-5.2.1.3.2</w:t>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rPr/>
    </w:pPr>
    <w:r>
      <w:rPr/>
    </w:r>
  </w:p>
  <w:p>
    <w:pPr>
      <w:pStyle w:val="Header"/>
      <w:spacing w:lineRule="exact" w:line="360"/>
      <w:rPr/>
    </w:pPr>
    <w:r>
      <w:rPr/>
      <w:drawing>
        <wp:anchor behindDoc="1" distT="0" distB="0" distL="0" distR="0" simplePos="0" locked="0" layoutInCell="1" allowOverlap="1" relativeHeight="18">
          <wp:simplePos x="0" y="0"/>
          <wp:positionH relativeFrom="column">
            <wp:posOffset>-619760</wp:posOffset>
          </wp:positionH>
          <wp:positionV relativeFrom="paragraph">
            <wp:posOffset>182880</wp:posOffset>
          </wp:positionV>
          <wp:extent cx="7115175" cy="1942465"/>
          <wp:effectExtent l="0" t="0" r="0" b="0"/>
          <wp:wrapNone/>
          <wp:docPr id="9"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
                  <pic:cNvPicPr>
                    <a:picLocks noChangeAspect="1" noChangeArrowheads="1"/>
                  </pic:cNvPicPr>
                </pic:nvPicPr>
                <pic:blipFill>
                  <a:blip r:embed="rId2"/>
                  <a:stretch>
                    <a:fillRect/>
                  </a:stretch>
                </pic:blipFill>
                <pic:spPr bwMode="auto">
                  <a:xfrm>
                    <a:off x="0" y="0"/>
                    <a:ext cx="7115175" cy="1942465"/>
                  </a:xfrm>
                  <a:prstGeom prst="rect">
                    <a:avLst/>
                  </a:prstGeom>
                </pic:spPr>
              </pic:pic>
            </a:graphicData>
          </a:graphic>
        </wp:anchor>
      </w:drawing>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0" distL="0" distR="0" simplePos="0" locked="0" layoutInCell="0" allowOverlap="1" relativeHeight="5">
              <wp:simplePos x="0" y="0"/>
              <wp:positionH relativeFrom="margin">
                <wp:align>center</wp:align>
              </wp:positionH>
              <wp:positionV relativeFrom="margin">
                <wp:align>center</wp:align>
              </wp:positionV>
              <wp:extent cx="35560" cy="15875"/>
              <wp:effectExtent l="0" t="0" r="0" b="0"/>
              <wp:wrapNone/>
              <wp:docPr id="14" name="Frame8"/>
              <a:graphic xmlns:a="http://schemas.openxmlformats.org/drawingml/2006/main">
                <a:graphicData uri="http://schemas.microsoft.com/office/word/2010/wordprocessingShape">
                  <wps:wsp>
                    <wps:cNvSpPr/>
                    <wps:spPr>
                      <a:xfrm>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8" path="m0,0l-2147483645,0l-2147483645,-2147483646l0,-2147483646xe" fillcolor="white" stroked="f" o:allowincell="f" style="position:absolute;margin-left:0pt;margin-top:0pt;width:2.75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margin">
                <wp:align>center</wp:align>
              </wp:positionH>
              <wp:positionV relativeFrom="margin">
                <wp:align>center</wp:align>
              </wp:positionV>
              <wp:extent cx="116205" cy="15875"/>
              <wp:effectExtent l="0" t="0" r="0" b="0"/>
              <wp:wrapNone/>
              <wp:docPr id="15" name="Frame7"/>
              <a:graphic xmlns:a="http://schemas.openxmlformats.org/drawingml/2006/main">
                <a:graphicData uri="http://schemas.microsoft.com/office/word/2010/wordprocessingShape">
                  <wps:wsp>
                    <wps:cNvSpPr/>
                    <wps:spPr>
                      <a:xfrm>
                        <a:off x="0" y="0"/>
                        <a:ext cx="11628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IALA WORKING PAPER</w:t>
                          </w:r>
                        </w:p>
                      </w:txbxContent>
                    </wps:txbx>
                    <wps:bodyPr lIns="0" rIns="0" tIns="0" bIns="0" anchor="t">
                      <a:noAutofit/>
                    </wps:bodyPr>
                  </wps:wsp>
                </a:graphicData>
              </a:graphic>
            </wp:anchor>
          </w:drawing>
        </mc:Choice>
        <mc:Fallback>
          <w:pict>
            <v:rect id="shape_0" ID="Frame7" path="m0,0l-2147483645,0l-2147483645,-2147483646l0,-2147483646xe" fillcolor="white" stroked="f" o:allowincell="f" style="position:absolute;margin-left:0pt;margin-top:0pt;width:9.1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IALA WORKING PAPER</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margin">
                <wp:align>center</wp:align>
              </wp:positionH>
              <wp:positionV relativeFrom="margin">
                <wp:align>center</wp:align>
              </wp:positionV>
              <wp:extent cx="116205" cy="15875"/>
              <wp:effectExtent l="0" t="0" r="0" b="0"/>
              <wp:wrapNone/>
              <wp:docPr id="16" name="Frame6"/>
              <a:graphic xmlns:a="http://schemas.openxmlformats.org/drawingml/2006/main">
                <a:graphicData uri="http://schemas.microsoft.com/office/word/2010/wordprocessingShape">
                  <wps:wsp>
                    <wps:cNvSpPr/>
                    <wps:spPr>
                      <a:xfrm>
                        <a:off x="0" y="0"/>
                        <a:ext cx="11628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IALA WORKING PAPER</w:t>
                          </w:r>
                        </w:p>
                      </w:txbxContent>
                    </wps:txbx>
                    <wps:bodyPr lIns="0" rIns="0" tIns="0" bIns="0" anchor="t">
                      <a:noAutofit/>
                    </wps:bodyPr>
                  </wps:wsp>
                </a:graphicData>
              </a:graphic>
            </wp:anchor>
          </w:drawing>
        </mc:Choice>
        <mc:Fallback>
          <w:pict>
            <v:rect id="shape_0" ID="Frame6" path="m0,0l-2147483645,0l-2147483645,-2147483646l0,-2147483646xe" fillcolor="white" stroked="f" o:allowincell="f" style="position:absolute;margin-left:0pt;margin-top:0pt;width:9.1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IALA WORKING PAPER</w:t>
                    </w:r>
                  </w:p>
                </w:txbxContent>
              </v:textbox>
              <w10:wrap type="none"/>
            </v:rect>
          </w:pict>
        </mc:Fallback>
      </mc:AlternateConten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2">
          <wp:simplePos x="0" y="0"/>
          <wp:positionH relativeFrom="page">
            <wp:posOffset>6840855</wp:posOffset>
          </wp:positionH>
          <wp:positionV relativeFrom="page">
            <wp:posOffset>0</wp:posOffset>
          </wp:positionV>
          <wp:extent cx="720090" cy="720090"/>
          <wp:effectExtent l="0" t="0" r="0" b="0"/>
          <wp:wrapNone/>
          <wp:docPr id="17" name="Imag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20" descr=""/>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mc:AlternateContent>
        <mc:Choice Requires="wps">
          <w:drawing>
            <wp:anchor behindDoc="1" distT="0" distB="0" distL="0" distR="0" simplePos="0" locked="0" layoutInCell="0" allowOverlap="1" relativeHeight="29">
              <wp:simplePos x="0" y="0"/>
              <wp:positionH relativeFrom="margin">
                <wp:align>center</wp:align>
              </wp:positionH>
              <wp:positionV relativeFrom="margin">
                <wp:align>center</wp:align>
              </wp:positionV>
              <wp:extent cx="35560" cy="15875"/>
              <wp:effectExtent l="635" t="10160" r="0" b="10160"/>
              <wp:wrapNone/>
              <wp:docPr id="18" name="Frame9"/>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9" path="m0,0l-2147483645,0l-2147483645,-2147483646l0,-2147483646xe" fillcolor="white" stroked="f" o:allowincell="f" style="position:absolute;margin-left:253.65pt;margin-top:299.4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p>
  <w:p>
    <w:pPr>
      <w:pStyle w:val="Header"/>
      <w:rPr/>
    </w:pPr>
    <w:r>
      <w:rPr/>
    </w:r>
  </w:p>
  <w:p>
    <w:pPr>
      <w:pStyle w:val="Header"/>
      <w:rPr/>
    </w:pPr>
    <w:r>
      <w:rPr/>
    </w:r>
  </w:p>
  <w:p>
    <w:pPr>
      <w:pStyle w:val="Header"/>
      <w:rPr/>
    </w:pPr>
    <w:r>
      <w:rPr/>
    </w:r>
  </w:p>
  <w:p>
    <w:pPr>
      <w:pStyle w:val="Header"/>
      <w:rPr/>
    </w:pPr>
    <w:r>
      <w:rPr/>
    </w:r>
  </w:p>
  <w:p>
    <w:pPr>
      <w:pStyle w:val="DocumentHistory"/>
      <w:rPr/>
    </w:pPr>
    <w:r>
      <w:rPr/>
      <w:t>DOCUMENT revision</w:t>
    </w:r>
  </w:p>
  <w:p>
    <w:pPr>
      <w:pStyle w:val="Header"/>
      <w:rPr/>
    </w:pPr>
    <w:r>
      <w:rPr/>
    </w:r>
  </w:p>
  <w:p>
    <w:pPr>
      <w:pStyle w:val="Header"/>
      <w:spacing w:lineRule="exact" w:line="140"/>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2">
          <wp:simplePos x="0" y="0"/>
          <wp:positionH relativeFrom="page">
            <wp:posOffset>6840855</wp:posOffset>
          </wp:positionH>
          <wp:positionV relativeFrom="page">
            <wp:posOffset>0</wp:posOffset>
          </wp:positionV>
          <wp:extent cx="720090" cy="720090"/>
          <wp:effectExtent l="0" t="0" r="0" b="0"/>
          <wp:wrapNone/>
          <wp:docPr id="19" name="Imag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20" descr=""/>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mc:AlternateContent>
        <mc:Choice Requires="wps">
          <w:drawing>
            <wp:anchor behindDoc="1" distT="0" distB="0" distL="0" distR="0" simplePos="0" locked="0" layoutInCell="0" allowOverlap="1" relativeHeight="29">
              <wp:simplePos x="0" y="0"/>
              <wp:positionH relativeFrom="margin">
                <wp:align>center</wp:align>
              </wp:positionH>
              <wp:positionV relativeFrom="margin">
                <wp:align>center</wp:align>
              </wp:positionV>
              <wp:extent cx="35560" cy="15875"/>
              <wp:effectExtent l="635" t="10160" r="0" b="10160"/>
              <wp:wrapNone/>
              <wp:docPr id="20" name="Frame9"/>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9" path="m0,0l-2147483645,0l-2147483645,-2147483646l0,-2147483646xe" fillcolor="white" stroked="f" o:allowincell="f" style="position:absolute;margin-left:253.65pt;margin-top:299.4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p>
  <w:p>
    <w:pPr>
      <w:pStyle w:val="Header"/>
      <w:rPr/>
    </w:pPr>
    <w:r>
      <w:rPr/>
    </w:r>
  </w:p>
  <w:p>
    <w:pPr>
      <w:pStyle w:val="Header"/>
      <w:rPr/>
    </w:pPr>
    <w:r>
      <w:rPr/>
    </w:r>
  </w:p>
  <w:p>
    <w:pPr>
      <w:pStyle w:val="Header"/>
      <w:rPr/>
    </w:pPr>
    <w:r>
      <w:rPr/>
    </w:r>
  </w:p>
  <w:p>
    <w:pPr>
      <w:pStyle w:val="Header"/>
      <w:rPr/>
    </w:pPr>
    <w:r>
      <w:rPr/>
    </w:r>
  </w:p>
  <w:p>
    <w:pPr>
      <w:pStyle w:val="DocumentHistory"/>
      <w:rPr/>
    </w:pPr>
    <w:r>
      <w:rPr/>
      <w:t>DOCUMENT revision</w:t>
    </w:r>
  </w:p>
  <w:p>
    <w:pPr>
      <w:pStyle w:val="Header"/>
      <w:rPr/>
    </w:pPr>
    <w:r>
      <w:rPr/>
    </w:r>
  </w:p>
  <w:p>
    <w:pPr>
      <w:pStyle w:val="Header"/>
      <w:spacing w:lineRule="exact" w:line="140"/>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margin">
                <wp:align>center</wp:align>
              </wp:positionV>
              <wp:extent cx="35560" cy="15875"/>
              <wp:effectExtent l="0" t="0" r="0" b="0"/>
              <wp:wrapNone/>
              <wp:docPr id="21" name="Frame13"/>
              <a:graphic xmlns:a="http://schemas.openxmlformats.org/drawingml/2006/main">
                <a:graphicData uri="http://schemas.microsoft.com/office/word/2010/wordprocessingShape">
                  <wps:wsp>
                    <wps:cNvSpPr/>
                    <wps:spPr>
                      <a:xfrm>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13" path="m0,0l-2147483645,0l-2147483645,-2147483646l0,-2147483646xe" fillcolor="white" stroked="f" o:allowincell="f" style="position:absolute;margin-left:0pt;margin-top:0pt;width:2.75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mc:AlternateContent>
        <mc:Choice Requires="wps">
          <w:drawing>
            <wp:anchor behindDoc="1" distT="0" distB="0" distL="0" distR="0" simplePos="0" locked="0" layoutInCell="0" allowOverlap="1" relativeHeight="3">
              <wp:simplePos x="0" y="0"/>
              <wp:positionH relativeFrom="margin">
                <wp:align>center</wp:align>
              </wp:positionH>
              <wp:positionV relativeFrom="margin">
                <wp:align>center</wp:align>
              </wp:positionV>
              <wp:extent cx="116205" cy="15875"/>
              <wp:effectExtent l="0" t="0" r="0" b="0"/>
              <wp:wrapNone/>
              <wp:docPr id="22" name="Frame12"/>
              <a:graphic xmlns:a="http://schemas.openxmlformats.org/drawingml/2006/main">
                <a:graphicData uri="http://schemas.microsoft.com/office/word/2010/wordprocessingShape">
                  <wps:wsp>
                    <wps:cNvSpPr/>
                    <wps:spPr>
                      <a:xfrm>
                        <a:off x="0" y="0"/>
                        <a:ext cx="11628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IALA WORKING PAPER</w:t>
                          </w:r>
                        </w:p>
                      </w:txbxContent>
                    </wps:txbx>
                    <wps:bodyPr lIns="0" rIns="0" tIns="0" bIns="0" anchor="t">
                      <a:noAutofit/>
                    </wps:bodyPr>
                  </wps:wsp>
                </a:graphicData>
              </a:graphic>
            </wp:anchor>
          </w:drawing>
        </mc:Choice>
        <mc:Fallback>
          <w:pict>
            <v:rect id="shape_0" ID="Frame12" path="m0,0l-2147483645,0l-2147483645,-2147483646l0,-2147483646xe" fillcolor="white" stroked="f" o:allowincell="f" style="position:absolute;margin-left:0pt;margin-top:0pt;width:9.1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IALA WORKING PAPER</w:t>
                    </w:r>
                  </w:p>
                </w:txbxContent>
              </v:textbox>
              <w10:wrap type="none"/>
            </v:rect>
          </w:pict>
        </mc:Fallback>
      </mc:AlternateContent>
      <mc:AlternateContent>
        <mc:Choice Requires="wps">
          <w:drawing>
            <wp:anchor behindDoc="1" distT="0" distB="0" distL="0" distR="0" simplePos="0" locked="0" layoutInCell="0" allowOverlap="1" relativeHeight="4">
              <wp:simplePos x="0" y="0"/>
              <wp:positionH relativeFrom="margin">
                <wp:align>center</wp:align>
              </wp:positionH>
              <wp:positionV relativeFrom="margin">
                <wp:align>center</wp:align>
              </wp:positionV>
              <wp:extent cx="116205" cy="15875"/>
              <wp:effectExtent l="0" t="0" r="0" b="0"/>
              <wp:wrapNone/>
              <wp:docPr id="23" name="Frame11"/>
              <a:graphic xmlns:a="http://schemas.openxmlformats.org/drawingml/2006/main">
                <a:graphicData uri="http://schemas.microsoft.com/office/word/2010/wordprocessingShape">
                  <wps:wsp>
                    <wps:cNvSpPr/>
                    <wps:spPr>
                      <a:xfrm>
                        <a:off x="0" y="0"/>
                        <a:ext cx="11628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IALA WORKING PAPER</w:t>
                          </w:r>
                        </w:p>
                      </w:txbxContent>
                    </wps:txbx>
                    <wps:bodyPr lIns="0" rIns="0" tIns="0" bIns="0" anchor="t">
                      <a:noAutofit/>
                    </wps:bodyPr>
                  </wps:wsp>
                </a:graphicData>
              </a:graphic>
            </wp:anchor>
          </w:drawing>
        </mc:Choice>
        <mc:Fallback>
          <w:pict>
            <v:rect id="shape_0" ID="Frame11" path="m0,0l-2147483645,0l-2147483645,-2147483646l0,-2147483646xe" fillcolor="white" stroked="f" o:allowincell="f" style="position:absolute;margin-left:0pt;margin-top:0pt;width:9.1pt;height:1.2pt;mso-wrap-style:square;v-text-anchor:top;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IALA WORKING PAPER</w:t>
                    </w:r>
                  </w:p>
                </w:txbxContent>
              </v:textbox>
              <w10:wrap type="none"/>
            </v:rect>
          </w:pict>
        </mc:Fallback>
      </mc:AlternateConten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1">
          <wp:simplePos x="0" y="0"/>
          <wp:positionH relativeFrom="page">
            <wp:posOffset>6851015</wp:posOffset>
          </wp:positionH>
          <wp:positionV relativeFrom="page">
            <wp:posOffset>3810</wp:posOffset>
          </wp:positionV>
          <wp:extent cx="720090" cy="720090"/>
          <wp:effectExtent l="0" t="0" r="0" b="0"/>
          <wp:wrapNone/>
          <wp:docPr id="24" name="Imag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1" descr=""/>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mc:AlternateContent>
        <mc:Choice Requires="wps">
          <w:drawing>
            <wp:anchor behindDoc="1" distT="0" distB="0" distL="0" distR="0" simplePos="0" locked="0" layoutInCell="0" allowOverlap="1" relativeHeight="27">
              <wp:simplePos x="0" y="0"/>
              <wp:positionH relativeFrom="margin">
                <wp:align>center</wp:align>
              </wp:positionH>
              <wp:positionV relativeFrom="margin">
                <wp:align>center</wp:align>
              </wp:positionV>
              <wp:extent cx="35560" cy="15875"/>
              <wp:effectExtent l="635" t="10160" r="0" b="10160"/>
              <wp:wrapNone/>
              <wp:docPr id="25" name="Frame14"/>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14" path="m0,0l-2147483645,0l-2147483645,-2147483646l0,-2147483646xe" fillcolor="white" stroked="f" o:allowincell="f" style="position:absolute;margin-left:253.65pt;margin-top:355.9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drawing>
        <wp:anchor behindDoc="1" distT="0" distB="0" distL="0" distR="0" simplePos="0" locked="0" layoutInCell="0" allowOverlap="1" relativeHeight="11">
          <wp:simplePos x="0" y="0"/>
          <wp:positionH relativeFrom="page">
            <wp:posOffset>6851015</wp:posOffset>
          </wp:positionH>
          <wp:positionV relativeFrom="page">
            <wp:posOffset>3810</wp:posOffset>
          </wp:positionV>
          <wp:extent cx="720090" cy="720090"/>
          <wp:effectExtent l="0" t="0" r="0" b="0"/>
          <wp:wrapNone/>
          <wp:docPr id="26" name="Image 2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1" descr=""/>
                  <pic:cNvPicPr>
                    <a:picLocks noChangeAspect="1" noChangeArrowheads="1"/>
                  </pic:cNvPicPr>
                </pic:nvPicPr>
                <pic:blipFill>
                  <a:blip r:embed="rId1"/>
                  <a:stretch>
                    <a:fillRect/>
                  </a:stretch>
                </pic:blipFill>
                <pic:spPr bwMode="auto">
                  <a:xfrm>
                    <a:off x="0" y="0"/>
                    <a:ext cx="720090" cy="720090"/>
                  </a:xfrm>
                  <a:prstGeom prst="rect">
                    <a:avLst/>
                  </a:prstGeom>
                </pic:spPr>
              </pic:pic>
            </a:graphicData>
          </a:graphic>
        </wp:anchor>
      </w:drawing>
      <mc:AlternateContent>
        <mc:Choice Requires="wps">
          <w:drawing>
            <wp:anchor behindDoc="1" distT="0" distB="0" distL="0" distR="0" simplePos="0" locked="0" layoutInCell="0" allowOverlap="1" relativeHeight="27">
              <wp:simplePos x="0" y="0"/>
              <wp:positionH relativeFrom="margin">
                <wp:align>center</wp:align>
              </wp:positionH>
              <wp:positionV relativeFrom="margin">
                <wp:align>center</wp:align>
              </wp:positionV>
              <wp:extent cx="35560" cy="15875"/>
              <wp:effectExtent l="635" t="10160" r="0" b="10160"/>
              <wp:wrapNone/>
              <wp:docPr id="27" name="Frame14"/>
              <a:graphic xmlns:a="http://schemas.openxmlformats.org/drawingml/2006/main">
                <a:graphicData uri="http://schemas.microsoft.com/office/word/2010/wordprocessingShape">
                  <wps:wsp>
                    <wps:cNvSpPr/>
                    <wps:spPr>
                      <a:xfrm rot="18900000">
                        <a:off x="0" y="0"/>
                        <a:ext cx="35640" cy="15840"/>
                      </a:xfrm>
                      <a:prstGeom prst="rect">
                        <a:avLst/>
                      </a:prstGeom>
                      <a:noFill/>
                      <a:ln w="0">
                        <a:noFill/>
                      </a:ln>
                    </wps:spPr>
                    <wps:style>
                      <a:lnRef idx="0"/>
                      <a:fillRef idx="0"/>
                      <a:effectRef idx="0"/>
                      <a:fontRef idx="minor"/>
                    </wps:style>
                    <wps:txbx>
                      <w:txbxContent>
                        <w:p>
                          <w:pPr>
                            <w:pStyle w:val="FrameContents"/>
                            <w:overflowPunct w:val="false"/>
                            <w:spacing w:lineRule="auto" w:line="240"/>
                            <w:rPr>
                              <w:color w:val="000000"/>
                            </w:rPr>
                          </w:pPr>
                          <w:r>
                            <w:rPr>
                              <w:color w:val="000000"/>
                              <w:sz w:val="2"/>
                              <w:lang w:val="fr-FR"/>
                            </w:rPr>
                            <w:t>DRAFT</w:t>
                          </w:r>
                        </w:p>
                      </w:txbxContent>
                    </wps:txbx>
                    <wps:bodyPr lIns="0" rIns="0" tIns="0" bIns="0" anchor="t">
                      <a:noAutofit/>
                    </wps:bodyPr>
                  </wps:wsp>
                </a:graphicData>
              </a:graphic>
            </wp:anchor>
          </w:drawing>
        </mc:Choice>
        <mc:Fallback>
          <w:pict>
            <v:rect id="shape_0" ID="Frame14" path="m0,0l-2147483645,0l-2147483645,-2147483646l0,-2147483646xe" fillcolor="white" stroked="f" o:allowincell="f" style="position:absolute;margin-left:253.65pt;margin-top:355.9pt;width:2.75pt;height:1.2pt;mso-wrap-style:square;v-text-anchor:top;rotation:315;mso-position-horizontal:center;mso-position-horizontal-relative:margin;mso-position-vertical:center;mso-position-vertical-relative:margin">
              <v:fill o:detectmouseclick="t" type="solid" color2="black" opacity="0"/>
              <v:stroke color="#3465a4" joinstyle="round" endcap="flat"/>
              <v:textbox>
                <w:txbxContent>
                  <w:p>
                    <w:pPr>
                      <w:pStyle w:val="FrameContents"/>
                      <w:overflowPunct w:val="false"/>
                      <w:spacing w:lineRule="auto" w:line="240"/>
                      <w:rPr>
                        <w:color w:val="000000"/>
                      </w:rPr>
                    </w:pPr>
                    <w:r>
                      <w:rPr>
                        <w:color w:val="000000"/>
                        <w:sz w:val="2"/>
                        <w:lang w:val="fr-FR"/>
                      </w:rPr>
                      <w:t>DRAFT</w:t>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709" w:hanging="709"/>
      </w:pPr>
      <w:rPr>
        <w:sz w:val="28"/>
        <w:i w:val="false"/>
        <w:b/>
        <w:rFonts w:ascii="Calibri" w:hAnsi="Calibri" w:asciiTheme="minorHAnsi" w:hAnsiTheme="minorHAnsi"/>
        <w:color w:val="00558C"/>
      </w:rPr>
    </w:lvl>
    <w:lvl w:ilvl="1">
      <w:start w:val="1"/>
      <w:pStyle w:val="Heading2"/>
      <w:numFmt w:val="decimal"/>
      <w:lvlText w:val="%1.%2."/>
      <w:lvlJc w:val="left"/>
      <w:pPr>
        <w:tabs>
          <w:tab w:val="num" w:pos="0"/>
        </w:tabs>
        <w:ind w:left="851" w:hanging="851"/>
      </w:pPr>
      <w:rPr>
        <w:sz w:val="24"/>
        <w:i w:val="false"/>
        <w:b/>
        <w:rFonts w:ascii="Calibri" w:hAnsi="Calibri" w:asciiTheme="minorHAnsi" w:hAnsiTheme="minorHAnsi"/>
        <w:color w:val="00558C"/>
      </w:rPr>
    </w:lvl>
    <w:lvl w:ilvl="2">
      <w:start w:val="1"/>
      <w:pStyle w:val="Heading3"/>
      <w:numFmt w:val="decimal"/>
      <w:lvlText w:val="%1.%2.%3."/>
      <w:lvlJc w:val="left"/>
      <w:pPr>
        <w:tabs>
          <w:tab w:val="num" w:pos="0"/>
        </w:tabs>
        <w:ind w:left="992" w:hanging="992"/>
      </w:pPr>
      <w:rPr>
        <w:sz w:val="22"/>
        <w:i w:val="false"/>
        <w:b/>
        <w:rFonts w:ascii="Calibri" w:hAnsi="Calibri" w:asciiTheme="minorHAnsi" w:hAnsiTheme="minorHAnsi"/>
        <w:color w:val="00558C"/>
      </w:rPr>
    </w:lvl>
    <w:lvl w:ilvl="3">
      <w:start w:val="1"/>
      <w:pStyle w:val="Heading4"/>
      <w:numFmt w:val="decimal"/>
      <w:lvlText w:val="%1.%2.%3.%4."/>
      <w:lvlJc w:val="left"/>
      <w:pPr>
        <w:tabs>
          <w:tab w:val="num" w:pos="0"/>
        </w:tabs>
        <w:ind w:left="1134" w:hanging="1134"/>
      </w:pPr>
      <w:rPr>
        <w:sz w:val="22"/>
        <w:i w:val="false"/>
        <w:b/>
        <w:rFonts w:ascii="Calibri" w:hAnsi="Calibri" w:asciiTheme="minorHAnsi" w:hAnsiTheme="minorHAnsi"/>
        <w:color w:val="00558C"/>
      </w:rPr>
    </w:lvl>
    <w:lvl w:ilvl="4">
      <w:start w:val="1"/>
      <w:pStyle w:val="Heading5"/>
      <w:numFmt w:val="decimal"/>
      <w:lvlText w:val="%1.%2.%3.%4.%5"/>
      <w:lvlJc w:val="left"/>
      <w:pPr>
        <w:tabs>
          <w:tab w:val="num" w:pos="0"/>
        </w:tabs>
        <w:ind w:left="1008" w:hanging="1008"/>
      </w:pPr>
      <w:rPr>
        <w:rFonts w:ascii="Calibri" w:hAnsi="Calibri"/>
        <w:color w:val="00558C"/>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APPENDIX %1"/>
      <w:lvlJc w:val="left"/>
      <w:pPr>
        <w:tabs>
          <w:tab w:val="num" w:pos="0"/>
        </w:tabs>
        <w:ind w:left="1701" w:hanging="1701"/>
      </w:pPr>
      <w:rPr>
        <w:caps/>
        <w:outline w:val="false"/>
        <w:dstrike w:val="false"/>
        <w:strike w:val="false"/>
        <w:vertAlign w:val="baseline"/>
        <w:position w:val="0"/>
        <w:sz w:val="28"/>
        <w:sz w:val="28"/>
        <w:spacing w:val="0"/>
        <w:i w:val="false"/>
        <w:shadow w:val="false"/>
        <w:u w:val="none"/>
        <w:b/>
        <w:kern w:val="0"/>
        <w:effect w:val="none"/>
        <w:iCs w:val="false"/>
        <w:bCs w:val="false"/>
        <w:em w:val="none"/>
        <w:emboss w:val="false"/>
        <w:imprint w:val="false"/>
        <w:vanish w:val="false"/>
        <w:rFonts w:ascii="Calibri (Body)" w:hAnsi="Calibri (Body)"/>
        <w:color w:val="00558C"/>
      </w:rPr>
    </w:lvl>
    <w:lvl w:ilvl="1">
      <w:start w:val="1"/>
      <w:numFmt w:val="decimal"/>
      <w:lvlText w:val="%1.%2."/>
      <w:lvlJc w:val="left"/>
      <w:pPr>
        <w:tabs>
          <w:tab w:val="num" w:pos="0"/>
        </w:tabs>
        <w:ind w:left="907" w:hanging="907"/>
      </w:pPr>
      <w:rPr/>
    </w:lvl>
    <w:lvl w:ilvl="2">
      <w:start w:val="1"/>
      <w:numFmt w:val="decimal"/>
      <w:lvlText w:val="%1.%2.%3."/>
      <w:lvlJc w:val="left"/>
      <w:pPr>
        <w:tabs>
          <w:tab w:val="num" w:pos="0"/>
        </w:tabs>
        <w:ind w:left="1247" w:hanging="1247"/>
      </w:pPr>
      <w:rPr/>
    </w:lvl>
    <w:lvl w:ilvl="3">
      <w:start w:val="1"/>
      <w:numFmt w:val="decimal"/>
      <w:lvlText w:val="%1.%2.%3.%4."/>
      <w:lvlJc w:val="left"/>
      <w:pPr>
        <w:tabs>
          <w:tab w:val="num" w:pos="0"/>
        </w:tabs>
        <w:ind w:left="1588" w:hanging="1588"/>
      </w:pPr>
      <w:rPr/>
    </w:lvl>
    <w:lvl w:ilvl="4">
      <w:start w:val="1"/>
      <w:numFmt w:val="decimal"/>
      <w:lvlText w:val="%1.%2.%3.%4.%5."/>
      <w:lvlJc w:val="left"/>
      <w:pPr>
        <w:tabs>
          <w:tab w:val="num" w:pos="0"/>
        </w:tabs>
        <w:ind w:left="1758" w:hanging="1758"/>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bullet"/>
      <w:lvlText w:val=""/>
      <w:lvlJc w:val="left"/>
      <w:pPr>
        <w:tabs>
          <w:tab w:val="num" w:pos="0"/>
        </w:tabs>
        <w:ind w:left="680" w:hanging="396"/>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567" w:hanging="567"/>
      </w:pPr>
      <w:rPr>
        <w:sz w:val="22"/>
        <w:i w:val="false"/>
        <w:b w:val="false"/>
        <w:rFonts w:ascii="Calibri" w:hAnsi="Calibri" w:asciiTheme="minorHAnsi" w:hAnsiTheme="minorHAnsi"/>
      </w:rPr>
    </w:lvl>
    <w:lvl w:ilvl="1">
      <w:start w:val="1"/>
      <w:numFmt w:val="lowerLetter"/>
      <w:lvlText w:val="%2"/>
      <w:lvlJc w:val="left"/>
      <w:pPr>
        <w:tabs>
          <w:tab w:val="num" w:pos="0"/>
        </w:tabs>
        <w:ind w:left="1134" w:hanging="567"/>
      </w:pPr>
      <w:rPr>
        <w:sz w:val="22"/>
        <w:i w:val="false"/>
        <w:b w:val="false"/>
        <w:rFonts w:ascii="Calibri" w:hAnsi="Calibri" w:asciiTheme="minorHAnsi" w:hAnsiTheme="minorHAnsi"/>
      </w:rPr>
    </w:lvl>
    <w:lvl w:ilvl="2">
      <w:start w:val="1"/>
      <w:numFmt w:val="lowerRoman"/>
      <w:lvlText w:val="%3"/>
      <w:lvlJc w:val="left"/>
      <w:pPr>
        <w:tabs>
          <w:tab w:val="num" w:pos="0"/>
        </w:tabs>
        <w:ind w:left="567" w:firstLine="567"/>
      </w:pPr>
      <w:rPr>
        <w:sz w:val="20"/>
        <w:i w:val="false"/>
        <w:b w:val="false"/>
        <w:rFonts w:ascii="Calibri" w:hAnsi="Calibri" w:asciiTheme="minorHAnsi" w:hAnsiTheme="minorHAnsi"/>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5">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6">
    <w:lvl w:ilvl="0">
      <w:start w:val="1"/>
      <w:numFmt w:val="decimal"/>
      <w:lvlText w:val="%1"/>
      <w:lvlJc w:val="left"/>
      <w:pPr>
        <w:tabs>
          <w:tab w:val="num" w:pos="0"/>
        </w:tabs>
        <w:ind w:left="567" w:hanging="567"/>
      </w:pPr>
      <w:rPr>
        <w:sz w:val="22"/>
        <w:i w:val="false"/>
        <w:b w:val="false"/>
        <w:rFonts w:ascii="Calibri" w:hAnsi="Calibri" w:asciiTheme="minorHAnsi" w:hAnsiTheme="minorHAnsi"/>
      </w:rPr>
    </w:lvl>
    <w:lvl w:ilvl="1">
      <w:start w:val="1"/>
      <w:numFmt w:val="lowerLetter"/>
      <w:lvlText w:val="%2"/>
      <w:lvlJc w:val="left"/>
      <w:pPr>
        <w:tabs>
          <w:tab w:val="num" w:pos="0"/>
        </w:tabs>
        <w:ind w:left="1134" w:hanging="567"/>
      </w:pPr>
      <w:rPr>
        <w:sz w:val="22"/>
        <w:i w:val="false"/>
        <w:b w:val="false"/>
        <w:rFonts w:ascii="Calibri" w:hAnsi="Calibri" w:asciiTheme="minorHAnsi" w:hAnsiTheme="minorHAnsi"/>
      </w:rPr>
    </w:lvl>
    <w:lvl w:ilvl="2">
      <w:start w:val="1"/>
      <w:numFmt w:val="lowerRoman"/>
      <w:lvlText w:val="%3"/>
      <w:lvlJc w:val="left"/>
      <w:pPr>
        <w:tabs>
          <w:tab w:val="num" w:pos="0"/>
        </w:tabs>
        <w:ind w:left="2268" w:hanging="567"/>
      </w:pPr>
      <w:rPr>
        <w:sz w:val="20"/>
        <w:i w:val="false"/>
        <w:b w:val="false"/>
        <w:rFonts w:ascii="Calibri" w:hAnsi="Calibri" w:asciiTheme="minorHAnsi" w:hAnsiTheme="minorHAnsi"/>
      </w:rPr>
    </w:lvl>
    <w:lvl w:ilvl="3">
      <w:start w:val="1"/>
      <w:numFmt w:val="decimal"/>
      <w:lvlText w:val="(%4)"/>
      <w:lvlJc w:val="left"/>
      <w:pPr>
        <w:tabs>
          <w:tab w:val="num" w:pos="0"/>
        </w:tabs>
        <w:ind w:left="2858" w:hanging="360"/>
      </w:pPr>
      <w:rPr/>
    </w:lvl>
    <w:lvl w:ilvl="4">
      <w:start w:val="1"/>
      <w:numFmt w:val="lowerLetter"/>
      <w:lvlText w:val="(%5)"/>
      <w:lvlJc w:val="left"/>
      <w:pPr>
        <w:tabs>
          <w:tab w:val="num" w:pos="0"/>
        </w:tabs>
        <w:ind w:left="3218" w:hanging="360"/>
      </w:pPr>
      <w:rPr/>
    </w:lvl>
    <w:lvl w:ilvl="5">
      <w:start w:val="1"/>
      <w:numFmt w:val="lowerRoman"/>
      <w:lvlText w:val="(%6)"/>
      <w:lvlJc w:val="left"/>
      <w:pPr>
        <w:tabs>
          <w:tab w:val="num" w:pos="0"/>
        </w:tabs>
        <w:ind w:left="3578" w:hanging="360"/>
      </w:pPr>
      <w:rPr/>
    </w:lvl>
    <w:lvl w:ilvl="6">
      <w:start w:val="1"/>
      <w:numFmt w:val="decimal"/>
      <w:lvlText w:val="%7."/>
      <w:lvlJc w:val="left"/>
      <w:pPr>
        <w:tabs>
          <w:tab w:val="num" w:pos="0"/>
        </w:tabs>
        <w:ind w:left="3938" w:hanging="360"/>
      </w:pPr>
      <w:rPr/>
    </w:lvl>
    <w:lvl w:ilvl="7">
      <w:start w:val="1"/>
      <w:numFmt w:val="lowerLetter"/>
      <w:lvlText w:val="%8."/>
      <w:lvlJc w:val="left"/>
      <w:pPr>
        <w:tabs>
          <w:tab w:val="num" w:pos="0"/>
        </w:tabs>
        <w:ind w:left="4298" w:hanging="360"/>
      </w:pPr>
      <w:rPr/>
    </w:lvl>
    <w:lvl w:ilvl="8">
      <w:start w:val="1"/>
      <w:numFmt w:val="lowerRoman"/>
      <w:lvlText w:val="%9."/>
      <w:lvlJc w:val="left"/>
      <w:pPr>
        <w:tabs>
          <w:tab w:val="num" w:pos="0"/>
        </w:tabs>
        <w:ind w:left="4658" w:hanging="360"/>
      </w:pPr>
      <w:rPr/>
    </w:lvl>
  </w:abstractNum>
  <w:abstractNum w:abstractNumId="7">
    <w:lvl w:ilvl="0">
      <w:start w:val="1"/>
      <w:numFmt w:val="decimal"/>
      <w:lvlText w:val="[%1]"/>
      <w:lvlJc w:val="left"/>
      <w:pPr>
        <w:tabs>
          <w:tab w:val="num" w:pos="0"/>
        </w:tabs>
        <w:ind w:left="567" w:hanging="567"/>
      </w:pPr>
      <w:rPr>
        <w:sz w:val="22"/>
        <w:i w:val="false"/>
        <w:b w:val="false"/>
        <w:rFonts w:ascii="Calibri" w:hAnsi="Calibri" w:asciiTheme="minorHAnsi" w:hAnsiTheme="minorHAnsi"/>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8">
    <w:lvl w:ilvl="0">
      <w:start w:val="1"/>
      <w:numFmt w:val="decimal"/>
      <w:lvlText w:val="Table %1"/>
      <w:lvlJc w:val="left"/>
      <w:pPr>
        <w:tabs>
          <w:tab w:val="num" w:pos="0"/>
        </w:tabs>
        <w:ind w:left="567" w:hanging="567"/>
      </w:pPr>
      <w:rPr>
        <w:i/>
        <w:u w:val="none"/>
        <w:b w:val="false"/>
        <w:rFonts w:ascii="Calibri" w:hAnsi="Calibri"/>
      </w:rPr>
    </w:lvl>
    <w:lvl w:ilvl="1">
      <w:start w:val="1"/>
      <w:numFmt w:val="decimal"/>
      <w:lvlText w:val="%1.%2."/>
      <w:lvlJc w:val="left"/>
      <w:pPr>
        <w:tabs>
          <w:tab w:val="num" w:pos="0"/>
        </w:tabs>
        <w:ind w:left="1502" w:hanging="432"/>
      </w:pPr>
      <w:rPr/>
    </w:lvl>
    <w:lvl w:ilvl="2">
      <w:start w:val="1"/>
      <w:numFmt w:val="decimal"/>
      <w:lvlText w:val="%1.%2.%3."/>
      <w:lvlJc w:val="left"/>
      <w:pPr>
        <w:tabs>
          <w:tab w:val="num" w:pos="0"/>
        </w:tabs>
        <w:ind w:left="1934" w:hanging="504"/>
      </w:pPr>
      <w:rPr/>
    </w:lvl>
    <w:lvl w:ilvl="3">
      <w:start w:val="1"/>
      <w:numFmt w:val="decimal"/>
      <w:lvlText w:val="%1.%2.%3.%4."/>
      <w:lvlJc w:val="left"/>
      <w:pPr>
        <w:tabs>
          <w:tab w:val="num" w:pos="0"/>
        </w:tabs>
        <w:ind w:left="2438" w:hanging="648"/>
      </w:pPr>
      <w:rPr/>
    </w:lvl>
    <w:lvl w:ilvl="4">
      <w:start w:val="1"/>
      <w:numFmt w:val="decimal"/>
      <w:lvlText w:val="%1.%2.%3.%4.%5."/>
      <w:lvlJc w:val="left"/>
      <w:pPr>
        <w:tabs>
          <w:tab w:val="num" w:pos="0"/>
        </w:tabs>
        <w:ind w:left="2942" w:hanging="792"/>
      </w:pPr>
      <w:rPr/>
    </w:lvl>
    <w:lvl w:ilvl="5">
      <w:start w:val="1"/>
      <w:numFmt w:val="decimal"/>
      <w:lvlText w:val="%1.%2.%3.%4.%5.%6."/>
      <w:lvlJc w:val="left"/>
      <w:pPr>
        <w:tabs>
          <w:tab w:val="num" w:pos="0"/>
        </w:tabs>
        <w:ind w:left="3446" w:hanging="936"/>
      </w:pPr>
      <w:rPr/>
    </w:lvl>
    <w:lvl w:ilvl="6">
      <w:start w:val="1"/>
      <w:numFmt w:val="decimal"/>
      <w:lvlText w:val="%1.%2.%3.%4.%5.%6.%7."/>
      <w:lvlJc w:val="left"/>
      <w:pPr>
        <w:tabs>
          <w:tab w:val="num" w:pos="0"/>
        </w:tabs>
        <w:ind w:left="3950" w:hanging="1080"/>
      </w:pPr>
      <w:rPr/>
    </w:lvl>
    <w:lvl w:ilvl="7">
      <w:start w:val="1"/>
      <w:numFmt w:val="decimal"/>
      <w:lvlText w:val="%1.%2.%3.%4.%5.%6.%7.%8."/>
      <w:lvlJc w:val="left"/>
      <w:pPr>
        <w:tabs>
          <w:tab w:val="num" w:pos="0"/>
        </w:tabs>
        <w:ind w:left="4454" w:hanging="1224"/>
      </w:pPr>
      <w:rPr/>
    </w:lvl>
    <w:lvl w:ilvl="8">
      <w:start w:val="1"/>
      <w:numFmt w:val="decimal"/>
      <w:lvlText w:val="%1.%2.%3.%4.%5.%6.%7.%8.%9."/>
      <w:lvlJc w:val="left"/>
      <w:pPr>
        <w:tabs>
          <w:tab w:val="num" w:pos="0"/>
        </w:tabs>
        <w:ind w:left="5030" w:hanging="1440"/>
      </w:pPr>
      <w:rPr/>
    </w:lvl>
  </w:abstractNum>
  <w:abstractNum w:abstractNumId="9">
    <w:lvl w:ilvl="0">
      <w:start w:val="1"/>
      <w:numFmt w:val="bullet"/>
      <w:lvlText w:val=""/>
      <w:lvlJc w:val="left"/>
      <w:pPr>
        <w:tabs>
          <w:tab w:val="num" w:pos="0"/>
        </w:tabs>
        <w:ind w:left="397"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3"/>
      <w:numFmt w:val="decimal"/>
      <w:lvlText w:val="(%1)"/>
      <w:lvlJc w:val="left"/>
      <w:pPr>
        <w:tabs>
          <w:tab w:val="num" w:pos="0"/>
        </w:tabs>
        <w:ind w:left="360" w:hanging="360"/>
      </w:pPr>
      <w:rPr>
        <w:sz w:val="22"/>
        <w:i w:val="false"/>
        <w:u w:val="none"/>
        <w:b w:val="false"/>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1">
    <w:lvl w:ilvl="0">
      <w:start w:val="1"/>
      <w:numFmt w:val="bullet"/>
      <w:lvlText w:val=""/>
      <w:lvlJc w:val="left"/>
      <w:pPr>
        <w:tabs>
          <w:tab w:val="num" w:pos="0"/>
        </w:tabs>
        <w:ind w:left="360" w:hanging="360"/>
      </w:pPr>
      <w:rPr>
        <w:rFonts w:ascii="Symbol" w:hAnsi="Symbol" w:cs="Symbol" w:hint="default"/>
        <w:color w:val="00558C"/>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851" w:hanging="426"/>
      </w:pPr>
      <w:rPr>
        <w:rFonts w:ascii="Symbol" w:hAnsi="Symbol" w:cs="Symbol" w:hint="default"/>
        <w:color w:val="B2C1ED"/>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bullet"/>
      <w:lvlText w:val="o"/>
      <w:lvlJc w:val="left"/>
      <w:pPr>
        <w:tabs>
          <w:tab w:val="num" w:pos="0"/>
        </w:tabs>
        <w:ind w:left="1211"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1"/>
      <w:numFmt w:val="decimal"/>
      <w:lvlText w:val="[%1]"/>
      <w:lvlJc w:val="left"/>
      <w:pPr>
        <w:tabs>
          <w:tab w:val="num" w:pos="0"/>
        </w:tabs>
        <w:ind w:left="567" w:hanging="567"/>
      </w:pPr>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15">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decimal"/>
      <w:lvlText w:val="Figure %1"/>
      <w:lvlJc w:val="left"/>
      <w:pPr>
        <w:tabs>
          <w:tab w:val="num" w:pos="0"/>
        </w:tabs>
        <w:ind w:left="992" w:hanging="992"/>
      </w:pPr>
      <w:rPr>
        <w:sz w:val="22"/>
        <w:i/>
        <w:u w:val="none"/>
        <w:b w:val="false"/>
        <w:rFonts w:ascii="Calibri" w:hAnsi="Calibri" w:asciiTheme="minorHAnsi" w:hAnsiTheme="minorHAnsi"/>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7">
    <w:lvl w:ilvl="0">
      <w:start w:val="1"/>
      <w:numFmt w:val="decimal"/>
      <w:lvlText w:val="Table %1"/>
      <w:lvlJc w:val="left"/>
      <w:pPr>
        <w:tabs>
          <w:tab w:val="num" w:pos="0"/>
        </w:tabs>
        <w:ind w:left="992" w:hanging="992"/>
      </w:pPr>
      <w:rPr>
        <w:sz w:val="22"/>
        <w:i/>
        <w:u w:val="none"/>
        <w:b w:val="false"/>
        <w:rFonts w:ascii="Calibri" w:hAnsi="Calibri" w:asciiTheme="minorHAnsi" w:hAnsiTheme="minorHAnsi"/>
      </w:rPr>
    </w:lvl>
    <w:lvl w:ilvl="1">
      <w:start w:val="1"/>
      <w:numFmt w:val="decimal"/>
      <w:lvlText w:val="%1.%2."/>
      <w:lvlJc w:val="left"/>
      <w:pPr>
        <w:tabs>
          <w:tab w:val="num" w:pos="0"/>
        </w:tabs>
        <w:ind w:left="792" w:hanging="432"/>
      </w:pPr>
      <w:rPr/>
    </w:lvl>
    <w:lvl w:ilvl="2">
      <w:start w:val="1"/>
      <w:numFmt w:val="decimal"/>
      <w:lvlText w:val="%1.%2.%3."/>
      <w:lvlJc w:val="left"/>
      <w:pPr>
        <w:tabs>
          <w:tab w:val="num" w:pos="0"/>
        </w:tabs>
        <w:ind w:left="1224" w:hanging="504"/>
      </w:pPr>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8">
    <w:lvl w:ilvl="0">
      <w:start w:val="1"/>
      <w:numFmt w:val="decimal"/>
      <w:lvlText w:val="%1."/>
      <w:lvlJc w:val="left"/>
      <w:pPr>
        <w:tabs>
          <w:tab w:val="num" w:pos="0"/>
        </w:tabs>
        <w:ind w:left="709" w:hanging="709"/>
      </w:pPr>
      <w:rPr>
        <w:color w:val="00558C"/>
      </w:rPr>
    </w:lvl>
    <w:lvl w:ilvl="1">
      <w:start w:val="1"/>
      <w:numFmt w:val="decimal"/>
      <w:lvlText w:val="%1.%2."/>
      <w:lvlJc w:val="left"/>
      <w:pPr>
        <w:tabs>
          <w:tab w:val="num" w:pos="0"/>
        </w:tabs>
        <w:ind w:left="851" w:hanging="851"/>
      </w:pPr>
      <w:rPr/>
    </w:lvl>
    <w:lvl w:ilvl="2">
      <w:start w:val="1"/>
      <w:numFmt w:val="decimal"/>
      <w:lvlText w:val="%1.%2.%3."/>
      <w:lvlJc w:val="left"/>
      <w:pPr>
        <w:tabs>
          <w:tab w:val="num" w:pos="0"/>
        </w:tabs>
        <w:ind w:left="992" w:hanging="992"/>
      </w:pPr>
      <w:rPr/>
    </w:lvl>
    <w:lvl w:ilvl="3">
      <w:start w:val="1"/>
      <w:numFmt w:val="decimal"/>
      <w:lvlText w:val="%1.%2.%3.%4."/>
      <w:lvlJc w:val="left"/>
      <w:pPr>
        <w:tabs>
          <w:tab w:val="num" w:pos="0"/>
        </w:tabs>
        <w:ind w:left="1134" w:hanging="113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19">
    <w:lvl w:ilvl="0">
      <w:start w:val="1"/>
      <w:numFmt w:val="upperLetter"/>
      <w:lvlText w:val="ANNEX %1 "/>
      <w:lvlJc w:val="left"/>
      <w:pPr>
        <w:tabs>
          <w:tab w:val="num" w:pos="0"/>
        </w:tabs>
        <w:ind w:left="851" w:hanging="851"/>
      </w:pPr>
      <w:rPr>
        <w:caps/>
        <w:sz w:val="28"/>
        <w:i w:val="false"/>
        <w:b/>
        <w:rFonts w:ascii="Calibri" w:hAnsi="Calibri"/>
        <w:color w:val="00558C"/>
      </w:rPr>
    </w:lvl>
    <w:lvl w:ilvl="1">
      <w:start w:val="1"/>
      <w:numFmt w:val="lowerLetter"/>
      <w:lvlText w:val="%2)"/>
      <w:lvlJc w:val="left"/>
      <w:pPr>
        <w:tabs>
          <w:tab w:val="num" w:pos="0"/>
        </w:tabs>
        <w:ind w:left="720" w:hanging="360"/>
      </w:pPr>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0">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1">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2">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3">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4">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5">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6">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7">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8">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29">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0">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1">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2">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3">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4">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5">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6">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7">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8">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39">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0">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1">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2">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3">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4">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5">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abstractNum w:abstractNumId="46">
    <w:lvl w:ilvl="0">
      <w:start w:val="1"/>
      <w:numFmt w:val="decimal"/>
      <w:lvlText w:val="%1"/>
      <w:lvlJc w:val="left"/>
      <w:pPr>
        <w:tabs>
          <w:tab w:val="num" w:pos="0"/>
        </w:tabs>
        <w:ind w:left="1134" w:hanging="567"/>
      </w:pPr>
      <w:rPr>
        <w:sz w:val="24"/>
        <w:i w:val="false"/>
        <w:b w:val="false"/>
        <w:rFonts w:ascii="Calibri" w:hAnsi="Calibri" w:asciiTheme="minorHAnsi" w:hAnsiTheme="minorHAnsi"/>
      </w:rPr>
    </w:lvl>
    <w:lvl w:ilvl="1">
      <w:start w:val="1"/>
      <w:numFmt w:val="lowerLetter"/>
      <w:lvlText w:val="%2"/>
      <w:lvlJc w:val="left"/>
      <w:pPr>
        <w:tabs>
          <w:tab w:val="num" w:pos="0"/>
        </w:tabs>
        <w:ind w:left="1559" w:hanging="425"/>
      </w:pPr>
      <w:rPr>
        <w:sz w:val="22"/>
        <w:i w:val="false"/>
        <w:b w:val="false"/>
        <w:rFonts w:ascii="Calibri" w:hAnsi="Calibri" w:asciiTheme="minorHAnsi" w:hAnsiTheme="minorHAnsi"/>
      </w:rPr>
    </w:lvl>
    <w:lvl w:ilvl="2">
      <w:start w:val="1"/>
      <w:numFmt w:val="lowerRoman"/>
      <w:lvlText w:val="%3)"/>
      <w:lvlJc w:val="left"/>
      <w:pPr>
        <w:tabs>
          <w:tab w:val="num" w:pos="0"/>
        </w:tabs>
        <w:ind w:left="1080" w:hanging="360"/>
      </w:pPr>
      <w:rPr/>
    </w:lvl>
    <w:lvl w:ilvl="3">
      <w:start w:val="1"/>
      <w:numFmt w:val="decimal"/>
      <w:lvlText w:val="(%4)"/>
      <w:lvlJc w:val="left"/>
      <w:pPr>
        <w:tabs>
          <w:tab w:val="num" w:pos="0"/>
        </w:tabs>
        <w:ind w:left="1440" w:hanging="360"/>
      </w:pPr>
      <w:rPr/>
    </w:lvl>
    <w:lvl w:ilvl="4">
      <w:start w:val="1"/>
      <w:numFmt w:val="lowerLetter"/>
      <w:lvlText w:val="(%5)"/>
      <w:lvlJc w:val="left"/>
      <w:pPr>
        <w:tabs>
          <w:tab w:val="num" w:pos="0"/>
        </w:tabs>
        <w:ind w:left="1800" w:hanging="360"/>
      </w:pPr>
      <w:rPr/>
    </w:lvl>
    <w:lvl w:ilvl="5">
      <w:start w:val="1"/>
      <w:numFmt w:val="lowerRoman"/>
      <w:lvlText w:val="(%6)"/>
      <w:lvlJc w:val="left"/>
      <w:pPr>
        <w:tabs>
          <w:tab w:val="num" w:pos="0"/>
        </w:tabs>
        <w:ind w:left="2160" w:hanging="360"/>
      </w:pPr>
      <w:rPr/>
    </w:lvl>
    <w:lvl w:ilvl="6">
      <w:start w:val="1"/>
      <w:numFmt w:val="decimal"/>
      <w:lvlText w:val="%7."/>
      <w:lvlJc w:val="left"/>
      <w:pPr>
        <w:tabs>
          <w:tab w:val="num" w:pos="0"/>
        </w:tabs>
        <w:ind w:left="2520" w:hanging="360"/>
      </w:pPr>
      <w:rPr/>
    </w:lvl>
    <w:lvl w:ilvl="7">
      <w:start w:val="1"/>
      <w:numFmt w:val="lowerLetter"/>
      <w:lvlText w:val="%8."/>
      <w:lvlJc w:val="left"/>
      <w:pPr>
        <w:tabs>
          <w:tab w:val="num" w:pos="0"/>
        </w:tabs>
        <w:ind w:left="2880" w:hanging="360"/>
      </w:pPr>
      <w:rPr/>
    </w:lvl>
    <w:lvl w:ilvl="8">
      <w:start w:val="1"/>
      <w:numFmt w:val="lowerRoman"/>
      <w:lvlText w:val="%9."/>
      <w:lvlJc w:val="left"/>
      <w:pPr>
        <w:tabs>
          <w:tab w:val="num" w:pos="0"/>
        </w:tabs>
        <w:ind w:left="324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20"/>
    <w:lvlOverride w:ilvl="0">
      <w:startOverride w:val="1"/>
    </w:lvlOverride>
  </w:num>
  <w:num w:numId="48">
    <w:abstractNumId w:val="20"/>
  </w:num>
  <w:num w:numId="49">
    <w:abstractNumId w:val="20"/>
  </w:num>
  <w:num w:numId="50">
    <w:abstractNumId w:val="20"/>
  </w:num>
  <w:num w:numId="51">
    <w:abstractNumId w:val="20"/>
    <w:lvlOverride w:ilvl="0">
      <w:startOverride w:val="1"/>
    </w:lvlOverride>
  </w:num>
  <w:num w:numId="52">
    <w:abstractNumId w:val="20"/>
  </w:num>
  <w:num w:numId="53">
    <w:abstractNumId w:val="20"/>
  </w:num>
  <w:num w:numId="54">
    <w:abstractNumId w:val="20"/>
  </w:num>
  <w:num w:numId="55">
    <w:abstractNumId w:val="20"/>
  </w:num>
  <w:num w:numId="56">
    <w:abstractNumId w:val="20"/>
  </w:num>
  <w:num w:numId="57">
    <w:abstractNumId w:val="20"/>
  </w:num>
  <w:num w:numId="58">
    <w:abstractNumId w:val="20"/>
  </w:num>
  <w:num w:numId="59">
    <w:abstractNumId w:val="20"/>
  </w:num>
  <w:num w:numId="60">
    <w:abstractNumId w:val="20"/>
    <w:lvlOverride w:ilvl="0">
      <w:startOverride w:val="1"/>
    </w:lvlOverride>
  </w:num>
  <w:num w:numId="61">
    <w:abstractNumId w:val="20"/>
  </w:num>
  <w:num w:numId="62">
    <w:abstractNumId w:val="20"/>
  </w:num>
  <w:num w:numId="63">
    <w:abstractNumId w:val="20"/>
  </w:num>
  <w:num w:numId="64">
    <w:abstractNumId w:val="20"/>
    <w:lvlOverride w:ilvl="0">
      <w:startOverride w:val="1"/>
    </w:lvlOverride>
  </w:num>
  <w:num w:numId="65">
    <w:abstractNumId w:val="20"/>
  </w:num>
  <w:num w:numId="66">
    <w:abstractNumId w:val="20"/>
  </w:num>
  <w:num w:numId="67">
    <w:abstractNumId w:val="20"/>
  </w:num>
  <w:num w:numId="68">
    <w:abstractNumId w:val="20"/>
  </w:num>
  <w:num w:numId="69">
    <w:abstractNumId w:val="20"/>
  </w:num>
  <w:num w:numId="70">
    <w:abstractNumId w:val="20"/>
  </w:num>
  <w:num w:numId="71">
    <w:abstractNumId w:val="20"/>
  </w:num>
  <w:num w:numId="72">
    <w:abstractNumId w:val="20"/>
  </w:num>
  <w:num w:numId="73">
    <w:abstractNumId w:val="20"/>
  </w:num>
</w:numbering>
</file>

<file path=word/settings.xml><?xml version="1.0" encoding="utf-8"?>
<w:settings xmlns:w="http://schemas.openxmlformats.org/wordprocessingml/2006/main">
  <w:zoom w:percent="100"/>
  <w:trackRevisions/>
  <w:defaultTabStop w:val="708"/>
  <w:autoHyphenation w:val="true"/>
  <w:hyphenationZone w:val="425"/>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semiHidden="1" w:qFormat="1"/>
    <w:lsdException w:name="heading 5" w:uiPriority="0" w:semiHidden="1" w:qFormat="1"/>
    <w:lsdException w:name="heading 6" w:uiPriority="0" w:semiHidden="1"/>
    <w:lsdException w:name="heading 7" w:uiPriority="0" w:semiHidden="1" w:unhideWhenUsed="1"/>
    <w:lsdException w:name="heading 8" w:uiPriority="0" w:semiHidden="1" w:unhideWhenUsed="1"/>
    <w:lsdException w:name="heading 9" w:uiPriority="0" w:semiHidden="1" w:unhideWhenUsed="1"/>
    <w:lsdException w:name="index 1" w:uiPriority="0" w:semiHidden="1" w:unhideWhenUsed="1"/>
    <w:lsdException w:name="index 2" w:uiPriority="0" w:semiHidden="1" w:unhideWhenUsed="1"/>
    <w:lsdException w:name="index 3" w:uiPriority="0" w:semiHidden="1" w:unhideWhenUsed="1"/>
    <w:lsdException w:name="index 4" w:uiPriority="0" w:semiHidden="1" w:unhideWhenUsed="1"/>
    <w:lsdException w:name="index 5" w:uiPriority="0" w:semiHidden="1" w:unhideWhenUsed="1"/>
    <w:lsdException w:name="index 6" w:uiPriority="0" w:semiHidden="1" w:unhideWhenUsed="1"/>
    <w:lsdException w:name="index 7" w:uiPriority="0"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uiPriority="0" w:semiHidden="1" w:unhideWhenUsed="1"/>
    <w:lsdException w:name="caption" w:uiPriority="35" w:semiHidden="1"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uiPriority="0"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uiPriority="0" w:semiHidden="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uiPriority="0" w:semiHidden="1" w:unhideWhenUsed="1"/>
    <w:lsdException w:name="Strong" w:uiPriority="22"/>
    <w:lsdException w:name="Emphasis" w:uiPriority="0"/>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uiPriority="0"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uiPriority="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79d8"/>
    <w:pPr>
      <w:widowControl/>
      <w:suppressAutoHyphens w:val="true"/>
      <w:bidi w:val="0"/>
      <w:spacing w:lineRule="atLeast" w:line="216" w:before="0" w:after="0"/>
      <w:jc w:val="left"/>
    </w:pPr>
    <w:rPr>
      <w:rFonts w:ascii="Calibri" w:hAnsi="Calibri" w:eastAsia="Calibri" w:cs="" w:asciiTheme="minorHAnsi" w:cstheme="minorBidi" w:eastAsiaTheme="minorHAnsi" w:hAnsiTheme="minorHAnsi"/>
      <w:color w:val="auto"/>
      <w:kern w:val="0"/>
      <w:sz w:val="18"/>
      <w:szCs w:val="22"/>
      <w:lang w:val="en-GB" w:eastAsia="en-US" w:bidi="ar-SA"/>
    </w:rPr>
  </w:style>
  <w:style w:type="paragraph" w:styleId="Heading1">
    <w:name w:val="Heading 1"/>
    <w:next w:val="Heading1separationline"/>
    <w:link w:val="Heading1Char"/>
    <w:qFormat/>
    <w:rsid w:val="0025010c"/>
    <w:pPr>
      <w:keepNext w:val="true"/>
      <w:keepLines/>
      <w:widowControl/>
      <w:numPr>
        <w:ilvl w:val="0"/>
        <w:numId w:val="1"/>
      </w:numPr>
      <w:suppressAutoHyphens w:val="true"/>
      <w:bidi w:val="0"/>
      <w:spacing w:lineRule="atLeast" w:line="240" w:before="240" w:after="200"/>
      <w:jc w:val="left"/>
      <w:outlineLvl w:val="0"/>
    </w:pPr>
    <w:rPr>
      <w:rFonts w:ascii="Calibri" w:hAnsi="Calibri" w:eastAsia="" w:cs="" w:asciiTheme="majorHAnsi" w:cstheme="majorBidi" w:eastAsiaTheme="majorEastAsia" w:hAnsiTheme="majorHAnsi"/>
      <w:b/>
      <w:bCs/>
      <w:caps/>
      <w:color w:val="00558C"/>
      <w:kern w:val="0"/>
      <w:sz w:val="28"/>
      <w:szCs w:val="24"/>
      <w:lang w:val="en-GB" w:eastAsia="en-US" w:bidi="ar-SA"/>
    </w:rPr>
  </w:style>
  <w:style w:type="paragraph" w:styleId="Heading2">
    <w:name w:val="Heading 2"/>
    <w:basedOn w:val="Heading1"/>
    <w:next w:val="Heading2separationline"/>
    <w:link w:val="Heading2Char"/>
    <w:qFormat/>
    <w:rsid w:val="0025010c"/>
    <w:pPr>
      <w:numPr>
        <w:ilvl w:val="1"/>
        <w:numId w:val="1"/>
      </w:numPr>
      <w:ind w:hanging="0" w:right="709"/>
      <w:outlineLvl w:val="1"/>
    </w:pPr>
    <w:rPr>
      <w:bCs w:val="false"/>
      <w:sz w:val="24"/>
    </w:rPr>
  </w:style>
  <w:style w:type="paragraph" w:styleId="Heading3">
    <w:name w:val="Heading 3"/>
    <w:basedOn w:val="Heading2"/>
    <w:next w:val="BodyText"/>
    <w:link w:val="Heading3Char"/>
    <w:qFormat/>
    <w:rsid w:val="0025010c"/>
    <w:pPr>
      <w:numPr>
        <w:ilvl w:val="2"/>
        <w:numId w:val="1"/>
      </w:numPr>
      <w:spacing w:before="120" w:after="120"/>
      <w:ind w:hanging="0" w:right="851"/>
      <w:outlineLvl w:val="2"/>
    </w:pPr>
    <w:rPr>
      <w:bCs/>
      <w:smallCaps/>
    </w:rPr>
  </w:style>
  <w:style w:type="paragraph" w:styleId="Heading4">
    <w:name w:val="Heading 4"/>
    <w:basedOn w:val="Heading3"/>
    <w:next w:val="BodyText"/>
    <w:link w:val="Heading4Char"/>
    <w:qFormat/>
    <w:rsid w:val="0025010c"/>
    <w:pPr>
      <w:numPr>
        <w:ilvl w:val="3"/>
        <w:numId w:val="1"/>
      </w:numPr>
      <w:ind w:hanging="0" w:right="992"/>
      <w:outlineLvl w:val="3"/>
    </w:pPr>
    <w:rPr>
      <w:bCs w:val="false"/>
      <w:iCs/>
      <w:caps w:val="false"/>
      <w:smallCaps w:val="false"/>
      <w:sz w:val="22"/>
    </w:rPr>
  </w:style>
  <w:style w:type="paragraph" w:styleId="Heading5">
    <w:name w:val="Heading 5"/>
    <w:basedOn w:val="Heading4"/>
    <w:next w:val="Normal"/>
    <w:link w:val="Heading5Char"/>
    <w:qFormat/>
    <w:rsid w:val="0025010c"/>
    <w:pPr>
      <w:numPr>
        <w:ilvl w:val="4"/>
        <w:numId w:val="1"/>
      </w:numPr>
      <w:spacing w:before="200" w:after="120"/>
      <w:ind w:hanging="1701" w:left="1701"/>
      <w:outlineLvl w:val="4"/>
    </w:pPr>
    <w:rPr>
      <w:b w:val="false"/>
    </w:rPr>
  </w:style>
  <w:style w:type="paragraph" w:styleId="Heading6">
    <w:name w:val="Heading 6"/>
    <w:basedOn w:val="Normal"/>
    <w:next w:val="Normal"/>
    <w:link w:val="Heading6Char"/>
    <w:qFormat/>
    <w:rsid w:val="0025010c"/>
    <w:pPr>
      <w:keepNext w:val="true"/>
      <w:keepLines/>
      <w:spacing w:before="200" w:after="0"/>
      <w:outlineLvl w:val="5"/>
    </w:pPr>
    <w:rPr>
      <w:rFonts w:ascii="Calibri" w:hAnsi="Calibri" w:eastAsia="" w:cs="" w:asciiTheme="majorHAnsi" w:cstheme="majorBidi" w:eastAsiaTheme="majorEastAsia" w:hAnsiTheme="majorHAnsi"/>
      <w:i/>
      <w:iCs/>
      <w:color w:themeColor="accent1" w:themeShade="7f" w:val="002A45"/>
    </w:rPr>
  </w:style>
  <w:style w:type="paragraph" w:styleId="Heading7">
    <w:name w:val="Heading 7"/>
    <w:basedOn w:val="Normal"/>
    <w:next w:val="Normal"/>
    <w:link w:val="Heading7Char"/>
    <w:qFormat/>
    <w:rsid w:val="0025010c"/>
    <w:pPr>
      <w:keepNext w:val="true"/>
      <w:keepLines/>
      <w:spacing w:before="200" w:after="0"/>
      <w:outlineLvl w:val="6"/>
    </w:pPr>
    <w:rPr>
      <w:rFonts w:ascii="Calibri" w:hAnsi="Calibri" w:eastAsia="" w:cs="" w:asciiTheme="majorHAnsi" w:cstheme="majorBidi" w:eastAsiaTheme="majorEastAsia" w:hAnsiTheme="majorHAnsi"/>
      <w:i/>
      <w:iCs/>
      <w:color w:themeColor="text1" w:themeTint="bf" w:val="404040"/>
    </w:rPr>
  </w:style>
  <w:style w:type="paragraph" w:styleId="Heading8">
    <w:name w:val="Heading 8"/>
    <w:basedOn w:val="Normal"/>
    <w:next w:val="Normal"/>
    <w:link w:val="Heading8Char"/>
    <w:qFormat/>
    <w:rsid w:val="0025010c"/>
    <w:pPr>
      <w:keepNext w:val="true"/>
      <w:keepLines/>
      <w:spacing w:before="200" w:after="0"/>
      <w:outlineLvl w:val="7"/>
    </w:pPr>
    <w:rPr>
      <w:rFonts w:ascii="Calibri" w:hAnsi="Calibri" w:eastAsia="" w:cs="" w:asciiTheme="majorHAnsi" w:cstheme="majorBidi" w:eastAsiaTheme="majorEastAsia" w:hAnsiTheme="majorHAnsi"/>
      <w:color w:themeColor="text1" w:themeTint="bf" w:val="404040"/>
      <w:sz w:val="20"/>
      <w:szCs w:val="20"/>
    </w:rPr>
  </w:style>
  <w:style w:type="paragraph" w:styleId="Heading9">
    <w:name w:val="Heading 9"/>
    <w:basedOn w:val="Normal"/>
    <w:next w:val="Normal"/>
    <w:link w:val="Heading9Char"/>
    <w:qFormat/>
    <w:rsid w:val="0025010c"/>
    <w:pPr>
      <w:keepNext w:val="true"/>
      <w:keepLines/>
      <w:spacing w:before="200" w:after="0"/>
      <w:outlineLvl w:val="8"/>
    </w:pPr>
    <w:rPr>
      <w:rFonts w:ascii="Calibri" w:hAnsi="Calibri" w:eastAsia="" w:cs="" w:asciiTheme="majorHAnsi" w:cstheme="majorBidi" w:eastAsiaTheme="majorEastAsia" w:hAnsiTheme="majorHAnsi"/>
      <w:i/>
      <w:iCs/>
      <w:color w:themeColor="text1" w:themeTint="bf" w:val="404040"/>
      <w:sz w:val="20"/>
      <w:szCs w:val="20"/>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qFormat/>
    <w:rsid w:val="0025010c"/>
    <w:rPr>
      <w:sz w:val="20"/>
      <w:lang w:val="en-GB"/>
    </w:rPr>
  </w:style>
  <w:style w:type="character" w:styleId="FooterChar" w:customStyle="1">
    <w:name w:val="Footer Char"/>
    <w:basedOn w:val="DefaultParagraphFont"/>
    <w:link w:val="Footer"/>
    <w:qFormat/>
    <w:rsid w:val="0025010c"/>
    <w:rPr>
      <w:sz w:val="20"/>
      <w:lang w:val="en-GB"/>
    </w:rPr>
  </w:style>
  <w:style w:type="character" w:styleId="BalloonTextChar" w:customStyle="1">
    <w:name w:val="Balloon Text Char"/>
    <w:basedOn w:val="DefaultParagraphFont"/>
    <w:link w:val="BalloonText"/>
    <w:qFormat/>
    <w:rsid w:val="0025010c"/>
    <w:rPr>
      <w:rFonts w:ascii="Tahoma" w:hAnsi="Tahoma" w:cs="Tahoma"/>
      <w:sz w:val="16"/>
      <w:szCs w:val="16"/>
      <w:lang w:val="en-GB"/>
    </w:rPr>
  </w:style>
  <w:style w:type="character" w:styleId="Heading1Char" w:customStyle="1">
    <w:name w:val="Heading 1 Char"/>
    <w:basedOn w:val="DefaultParagraphFont"/>
    <w:link w:val="Heading1"/>
    <w:qFormat/>
    <w:rsid w:val="0025010c"/>
    <w:rPr>
      <w:rFonts w:ascii="Calibri" w:hAnsi="Calibri" w:eastAsia="" w:cs="" w:asciiTheme="majorHAnsi" w:cstheme="majorBidi" w:eastAsiaTheme="majorEastAsia" w:hAnsiTheme="majorHAnsi"/>
      <w:b/>
      <w:bCs/>
      <w:caps/>
      <w:color w:val="00558C"/>
      <w:sz w:val="28"/>
      <w:szCs w:val="24"/>
      <w:lang w:val="en-GB"/>
    </w:rPr>
  </w:style>
  <w:style w:type="character" w:styleId="Heading2Char" w:customStyle="1">
    <w:name w:val="Heading 2 Char"/>
    <w:basedOn w:val="DefaultParagraphFont"/>
    <w:link w:val="Heading2"/>
    <w:qFormat/>
    <w:rsid w:val="0025010c"/>
    <w:rPr>
      <w:rFonts w:ascii="Calibri" w:hAnsi="Calibri" w:eastAsia="" w:cs="" w:asciiTheme="majorHAnsi" w:cstheme="majorBidi" w:eastAsiaTheme="majorEastAsia" w:hAnsiTheme="majorHAnsi"/>
      <w:b/>
      <w:caps/>
      <w:color w:val="00558C"/>
      <w:sz w:val="24"/>
      <w:szCs w:val="24"/>
      <w:lang w:val="en-GB"/>
    </w:rPr>
  </w:style>
  <w:style w:type="character" w:styleId="Heading3Char" w:customStyle="1">
    <w:name w:val="Heading 3 Char"/>
    <w:basedOn w:val="DefaultParagraphFont"/>
    <w:link w:val="Heading3"/>
    <w:qFormat/>
    <w:rsid w:val="0025010c"/>
    <w:rPr>
      <w:rFonts w:ascii="Calibri" w:hAnsi="Calibri" w:eastAsia="" w:cs="" w:asciiTheme="majorHAnsi" w:cstheme="majorBidi" w:eastAsiaTheme="majorEastAsia" w:hAnsiTheme="majorHAnsi"/>
      <w:b/>
      <w:bCs/>
      <w:smallCaps/>
      <w:color w:val="00558C"/>
      <w:sz w:val="24"/>
      <w:szCs w:val="24"/>
      <w:lang w:val="en-GB"/>
    </w:rPr>
  </w:style>
  <w:style w:type="character" w:styleId="Heading4Char" w:customStyle="1">
    <w:name w:val="Heading 4 Char"/>
    <w:basedOn w:val="DefaultParagraphFont"/>
    <w:link w:val="Heading4"/>
    <w:qFormat/>
    <w:rsid w:val="0025010c"/>
    <w:rPr>
      <w:rFonts w:ascii="Calibri" w:hAnsi="Calibri" w:eastAsia="" w:cs="" w:asciiTheme="majorHAnsi" w:cstheme="majorBidi" w:eastAsiaTheme="majorEastAsia" w:hAnsiTheme="majorHAnsi"/>
      <w:b/>
      <w:iCs/>
      <w:color w:val="00558C"/>
      <w:szCs w:val="24"/>
      <w:lang w:val="en-GB"/>
    </w:rPr>
  </w:style>
  <w:style w:type="character" w:styleId="Heading5Char" w:customStyle="1">
    <w:name w:val="Heading 5 Char"/>
    <w:basedOn w:val="DefaultParagraphFont"/>
    <w:link w:val="Heading5"/>
    <w:qFormat/>
    <w:rsid w:val="0025010c"/>
    <w:rPr>
      <w:rFonts w:ascii="Calibri" w:hAnsi="Calibri" w:eastAsia="" w:cs="" w:asciiTheme="majorHAnsi" w:cstheme="majorBidi" w:eastAsiaTheme="majorEastAsia" w:hAnsiTheme="majorHAnsi"/>
      <w:iCs/>
      <w:color w:val="00558C"/>
      <w:szCs w:val="24"/>
      <w:lang w:val="en-GB"/>
    </w:rPr>
  </w:style>
  <w:style w:type="character" w:styleId="Heading6Char" w:customStyle="1">
    <w:name w:val="Heading 6 Char"/>
    <w:basedOn w:val="DefaultParagraphFont"/>
    <w:link w:val="Heading6"/>
    <w:qFormat/>
    <w:rsid w:val="0025010c"/>
    <w:rPr>
      <w:rFonts w:ascii="Calibri" w:hAnsi="Calibri" w:eastAsia="" w:cs="" w:asciiTheme="majorHAnsi" w:cstheme="majorBidi" w:eastAsiaTheme="majorEastAsia" w:hAnsiTheme="majorHAnsi"/>
      <w:i/>
      <w:iCs/>
      <w:color w:themeColor="accent1" w:themeShade="7f" w:val="002A45"/>
      <w:sz w:val="18"/>
      <w:lang w:val="en-GB"/>
    </w:rPr>
  </w:style>
  <w:style w:type="character" w:styleId="Heading7Char" w:customStyle="1">
    <w:name w:val="Heading 7 Char"/>
    <w:basedOn w:val="DefaultParagraphFont"/>
    <w:link w:val="Heading7"/>
    <w:qFormat/>
    <w:rsid w:val="0025010c"/>
    <w:rPr>
      <w:rFonts w:ascii="Calibri" w:hAnsi="Calibri" w:eastAsia="" w:cs="" w:asciiTheme="majorHAnsi" w:cstheme="majorBidi" w:eastAsiaTheme="majorEastAsia" w:hAnsiTheme="majorHAnsi"/>
      <w:i/>
      <w:iCs/>
      <w:color w:themeColor="text1" w:themeTint="bf" w:val="404040"/>
      <w:sz w:val="18"/>
      <w:lang w:val="en-GB"/>
    </w:rPr>
  </w:style>
  <w:style w:type="character" w:styleId="Heading8Char" w:customStyle="1">
    <w:name w:val="Heading 8 Char"/>
    <w:basedOn w:val="DefaultParagraphFont"/>
    <w:link w:val="Heading8"/>
    <w:qFormat/>
    <w:rsid w:val="0025010c"/>
    <w:rPr>
      <w:rFonts w:ascii="Calibri" w:hAnsi="Calibri" w:eastAsia="" w:cs="" w:asciiTheme="majorHAnsi" w:cstheme="majorBidi" w:eastAsiaTheme="majorEastAsia" w:hAnsiTheme="majorHAnsi"/>
      <w:color w:themeColor="text1" w:themeTint="bf" w:val="404040"/>
      <w:sz w:val="20"/>
      <w:szCs w:val="20"/>
      <w:lang w:val="en-GB"/>
    </w:rPr>
  </w:style>
  <w:style w:type="character" w:styleId="Heading9Char" w:customStyle="1">
    <w:name w:val="Heading 9 Char"/>
    <w:basedOn w:val="DefaultParagraphFont"/>
    <w:link w:val="Heading9"/>
    <w:qFormat/>
    <w:rsid w:val="0025010c"/>
    <w:rPr>
      <w:rFonts w:ascii="Calibri" w:hAnsi="Calibri" w:eastAsia="" w:cs="" w:asciiTheme="majorHAnsi" w:cstheme="majorBidi" w:eastAsiaTheme="majorEastAsia" w:hAnsiTheme="majorHAnsi"/>
      <w:i/>
      <w:iCs/>
      <w:color w:themeColor="text1" w:themeTint="bf" w:val="404040"/>
      <w:sz w:val="20"/>
      <w:szCs w:val="20"/>
      <w:lang w:val="en-GB"/>
    </w:rPr>
  </w:style>
  <w:style w:type="character" w:styleId="Hyperlink">
    <w:name w:val="Hyperlink"/>
    <w:basedOn w:val="DefaultParagraphFont"/>
    <w:uiPriority w:val="99"/>
    <w:unhideWhenUsed/>
    <w:rsid w:val="0025010c"/>
    <w:rPr>
      <w:color w:themeColor="accent1" w:val="00558C"/>
      <w:u w:val="single"/>
    </w:rPr>
  </w:style>
  <w:style w:type="character" w:styleId="BodyTextIndent3Char" w:customStyle="1">
    <w:name w:val="Body Text Indent 3 Char"/>
    <w:basedOn w:val="DefaultParagraphFont"/>
    <w:link w:val="BodyTextIndent3"/>
    <w:semiHidden/>
    <w:qFormat/>
    <w:rsid w:val="0025010c"/>
    <w:rPr>
      <w:sz w:val="16"/>
      <w:szCs w:val="16"/>
      <w:lang w:val="en-GB"/>
    </w:rPr>
  </w:style>
  <w:style w:type="character" w:styleId="BodyTextChar" w:customStyle="1">
    <w:name w:val="Body Text Char"/>
    <w:basedOn w:val="DefaultParagraphFont"/>
    <w:qFormat/>
    <w:rsid w:val="0025010c"/>
    <w:rPr>
      <w:lang w:val="en-GB"/>
    </w:rPr>
  </w:style>
  <w:style w:type="character" w:styleId="Annotationreference">
    <w:name w:val="annotation reference"/>
    <w:basedOn w:val="DefaultParagraphFont"/>
    <w:unhideWhenUsed/>
    <w:qFormat/>
    <w:rsid w:val="0025010c"/>
    <w:rPr>
      <w:sz w:val="18"/>
      <w:szCs w:val="18"/>
      <w:lang w:val="en-GB"/>
    </w:rPr>
  </w:style>
  <w:style w:type="character" w:styleId="CommentTextChar" w:customStyle="1">
    <w:name w:val="Comment Text Char"/>
    <w:basedOn w:val="DefaultParagraphFont"/>
    <w:link w:val="Annotationtext"/>
    <w:qFormat/>
    <w:rsid w:val="0025010c"/>
    <w:rPr>
      <w:sz w:val="24"/>
      <w:szCs w:val="24"/>
      <w:lang w:val="en-GB"/>
    </w:rPr>
  </w:style>
  <w:style w:type="character" w:styleId="CommentSubjectChar" w:customStyle="1">
    <w:name w:val="Comment Subject Char"/>
    <w:basedOn w:val="CommentTextChar"/>
    <w:link w:val="Annotationsubject"/>
    <w:qFormat/>
    <w:rsid w:val="0025010c"/>
    <w:rPr>
      <w:b/>
      <w:bCs/>
      <w:sz w:val="20"/>
      <w:szCs w:val="20"/>
      <w:lang w:val="en-GB"/>
    </w:rPr>
  </w:style>
  <w:style w:type="character" w:styleId="FootnoteTextChar" w:customStyle="1">
    <w:name w:val="Footnote Text Char"/>
    <w:basedOn w:val="DefaultParagraphFont"/>
    <w:link w:val="FootnoteText"/>
    <w:uiPriority w:val="99"/>
    <w:qFormat/>
    <w:rsid w:val="0025010c"/>
    <w:rPr>
      <w:sz w:val="18"/>
      <w:szCs w:val="24"/>
      <w:vertAlign w:val="superscript"/>
      <w:lang w:val="en-GB"/>
    </w:rPr>
  </w:style>
  <w:style w:type="character" w:styleId="FootnoteCharacters" w:customStyle="1">
    <w:name w:val="Footnote Characters"/>
    <w:uiPriority w:val="99"/>
    <w:qFormat/>
    <w:rsid w:val="0025010c"/>
    <w:rPr>
      <w:rFonts w:ascii="Calibri" w:hAnsi="Calibri" w:asciiTheme="minorHAnsi" w:hAnsiTheme="minorHAnsi"/>
      <w:sz w:val="20"/>
      <w:vertAlign w:val="superscript"/>
    </w:rPr>
  </w:style>
  <w:style w:type="character" w:styleId="FootnoteReference">
    <w:name w:val="Footnote Reference"/>
    <w:rPr>
      <w:rFonts w:ascii="Calibri" w:hAnsi="Calibri" w:asciiTheme="minorHAnsi" w:hAnsiTheme="minorHAnsi"/>
      <w:sz w:val="20"/>
      <w:vertAlign w:val="superscript"/>
    </w:rPr>
  </w:style>
  <w:style w:type="character" w:styleId="Pagenumber">
    <w:name w:val="page number"/>
    <w:qFormat/>
    <w:rsid w:val="0025010c"/>
    <w:rPr>
      <w:rFonts w:ascii="Calibri" w:hAnsi="Calibri" w:asciiTheme="minorHAnsi" w:hAnsiTheme="minorHAnsi"/>
      <w:sz w:val="15"/>
    </w:rPr>
  </w:style>
  <w:style w:type="character" w:styleId="Bullet2Char" w:customStyle="1">
    <w:name w:val="Bullet 2 Char"/>
    <w:basedOn w:val="DefaultParagraphFont"/>
    <w:link w:val="Bullet2"/>
    <w:qFormat/>
    <w:rsid w:val="00ba57e9"/>
    <w:rPr>
      <w:color w:themeColor="text1" w:val="000000"/>
      <w:lang w:val="en-GB"/>
    </w:rPr>
  </w:style>
  <w:style w:type="character" w:styleId="DocumentMapChar" w:customStyle="1">
    <w:name w:val="Document Map Char"/>
    <w:basedOn w:val="DefaultParagraphFont"/>
    <w:link w:val="DocumentMap"/>
    <w:qFormat/>
    <w:rsid w:val="0025010c"/>
    <w:rPr>
      <w:rFonts w:ascii="Tahoma" w:hAnsi="Tahoma" w:eastAsia="Times New Roman" w:cs="Times New Roman"/>
      <w:sz w:val="20"/>
      <w:szCs w:val="24"/>
      <w:shd w:fill="000080" w:val="clear"/>
      <w:lang w:val="de-DE" w:eastAsia="de-DE"/>
    </w:rPr>
  </w:style>
  <w:style w:type="character" w:styleId="FollowedHyperlink">
    <w:name w:val="FollowedHyperlink"/>
    <w:rsid w:val="0025010c"/>
    <w:rPr>
      <w:color w:val="800080"/>
      <w:u w:val="single"/>
    </w:rPr>
  </w:style>
  <w:style w:type="character" w:styleId="Emphasis">
    <w:name w:val="Emphasis"/>
    <w:qFormat/>
    <w:rsid w:val="0025010c"/>
    <w:rPr>
      <w:i/>
      <w:iCs/>
    </w:rPr>
  </w:style>
  <w:style w:type="character" w:styleId="HTMLCite">
    <w:name w:val="HTML Cite"/>
    <w:qFormat/>
    <w:rsid w:val="0025010c"/>
    <w:rPr>
      <w:i/>
      <w:iCs/>
    </w:rPr>
  </w:style>
  <w:style w:type="character" w:styleId="TextedesaisieCar" w:customStyle="1">
    <w:name w:val="Texte de saisie Car"/>
    <w:basedOn w:val="DefaultParagraphFont"/>
    <w:link w:val="Textedesaisie"/>
    <w:qFormat/>
    <w:rsid w:val="0025010c"/>
    <w:rPr>
      <w:color w:themeColor="text1" w:val="000000"/>
      <w:lang w:val="en-GB"/>
    </w:rPr>
  </w:style>
  <w:style w:type="character" w:styleId="FurtherreadingChar" w:customStyle="1">
    <w:name w:val="Further reading Char"/>
    <w:basedOn w:val="BodyTextChar"/>
    <w:link w:val="Furtherreading"/>
    <w:qFormat/>
    <w:rsid w:val="0025010c"/>
    <w:rPr>
      <w:lang w:val="en-GB"/>
    </w:rPr>
  </w:style>
  <w:style w:type="character" w:styleId="BodyText3Char" w:customStyle="1">
    <w:name w:val="Body Text 3 Char"/>
    <w:basedOn w:val="DefaultParagraphFont"/>
    <w:link w:val="BodyText3"/>
    <w:qFormat/>
    <w:rsid w:val="00093a12"/>
    <w:rPr>
      <w:sz w:val="16"/>
      <w:szCs w:val="16"/>
      <w:lang w:val="en-GB"/>
    </w:rPr>
  </w:style>
  <w:style w:type="character" w:styleId="PlaceholderText">
    <w:name w:val="Placeholder Text"/>
    <w:basedOn w:val="DefaultParagraphFont"/>
    <w:uiPriority w:val="99"/>
    <w:semiHidden/>
    <w:qFormat/>
    <w:rsid w:val="0025010c"/>
    <w:rPr>
      <w:color w:val="808080"/>
    </w:rPr>
  </w:style>
  <w:style w:type="character" w:styleId="TitleChar" w:customStyle="1">
    <w:name w:val="Title Char"/>
    <w:basedOn w:val="DefaultParagraphFont"/>
    <w:link w:val="Title"/>
    <w:qFormat/>
    <w:rsid w:val="0025010c"/>
    <w:rPr>
      <w:rFonts w:ascii="Arial" w:hAnsi="Arial" w:eastAsia="Times New Roman" w:cs="Arial"/>
      <w:b/>
      <w:bCs/>
      <w:kern w:val="2"/>
      <w:sz w:val="32"/>
      <w:szCs w:val="32"/>
      <w:lang w:val="en-GB" w:eastAsia="en-GB"/>
    </w:rPr>
  </w:style>
  <w:style w:type="character" w:styleId="MRNChar" w:customStyle="1">
    <w:name w:val="MRN Char"/>
    <w:basedOn w:val="DefaultParagraphFont"/>
    <w:link w:val="MRN"/>
    <w:qFormat/>
    <w:rsid w:val="0025010c"/>
    <w:rPr>
      <w:b/>
      <w:color w:val="00558C"/>
      <w:sz w:val="28"/>
      <w:lang w:val="en-GB"/>
    </w:rPr>
  </w:style>
  <w:style w:type="character" w:styleId="AnnextitleHead1Char" w:customStyle="1">
    <w:name w:val="Annex title Head 1 Char"/>
    <w:basedOn w:val="DefaultParagraphFont"/>
    <w:link w:val="AnnextitleHead1"/>
    <w:qFormat/>
    <w:rsid w:val="00fb1c7e"/>
    <w:rPr>
      <w:b/>
      <w:caps/>
      <w:color w:val="00558C"/>
      <w:sz w:val="28"/>
      <w:lang w:val="en-GB"/>
    </w:rPr>
  </w:style>
  <w:style w:type="character" w:styleId="EquationnumberChar" w:customStyle="1">
    <w:name w:val="Equation number Char"/>
    <w:basedOn w:val="BodyTextChar"/>
    <w:link w:val="Equationnumber"/>
    <w:qFormat/>
    <w:rsid w:val="0025010c"/>
    <w:rPr>
      <w:lang w:val="en-GB"/>
    </w:rPr>
  </w:style>
  <w:style w:type="character" w:styleId="DocumentHistoryChar" w:customStyle="1">
    <w:name w:val="Document History Char"/>
    <w:basedOn w:val="HeaderChar"/>
    <w:link w:val="DocumentHistory"/>
    <w:qFormat/>
    <w:rsid w:val="008904ce"/>
    <w:rPr>
      <w:b/>
      <w:caps/>
      <w:color w:themeColor="accent2" w:val="009FE3"/>
      <w:sz w:val="56"/>
      <w:szCs w:val="56"/>
      <w:lang w:val="en-GB"/>
    </w:rPr>
  </w:style>
  <w:style w:type="character" w:styleId="AnnexContentsChar" w:customStyle="1">
    <w:name w:val="Annex Contents Char"/>
    <w:basedOn w:val="DocumentHistoryChar"/>
    <w:link w:val="AnnexContents"/>
    <w:qFormat/>
    <w:rsid w:val="0006154f"/>
    <w:rPr>
      <w:b/>
      <w:caps/>
      <w:color w:themeColor="accent2" w:val="009FE3"/>
      <w:sz w:val="40"/>
      <w:szCs w:val="56"/>
      <w:lang w:val="en-GB"/>
    </w:rPr>
  </w:style>
  <w:style w:type="character" w:styleId="RECALLING" w:customStyle="1">
    <w:name w:val="RECALLING"/>
    <w:basedOn w:val="DefaultParagraphFont"/>
    <w:uiPriority w:val="1"/>
    <w:qFormat/>
    <w:rsid w:val="00aa235f"/>
    <w:rPr>
      <w:rFonts w:ascii="Calibri" w:hAnsi="Calibri" w:asciiTheme="minorHAnsi" w:hAnsiTheme="minorHAnsi"/>
      <w:b/>
      <w:caps/>
      <w:sz w:val="24"/>
    </w:rPr>
  </w:style>
  <w:style w:type="character" w:styleId="AnnextitleHead1Char1" w:customStyle="1">
    <w:name w:val="Annex title (Head 1) Char"/>
    <w:basedOn w:val="DefaultParagraphFont"/>
    <w:link w:val="AnnextitleHead11"/>
    <w:qFormat/>
    <w:rsid w:val="00d4402a"/>
    <w:rPr>
      <w:rFonts w:ascii="Calibri" w:hAnsi="Calibri" w:eastAsia="Calibri"/>
      <w:b/>
      <w:caps/>
      <w:color w:val="00558C"/>
      <w:sz w:val="28"/>
      <w:lang w:val="en-GB"/>
    </w:rPr>
  </w:style>
  <w:style w:type="character" w:styleId="RevokesChar" w:customStyle="1">
    <w:name w:val="Revokes Char"/>
    <w:basedOn w:val="DefaultParagraphFont"/>
    <w:link w:val="Revokes"/>
    <w:qFormat/>
    <w:rsid w:val="0025010c"/>
    <w:rPr>
      <w:b/>
      <w:i/>
      <w:color w:val="00558C"/>
      <w:sz w:val="28"/>
      <w:lang w:val="en-GB"/>
    </w:rPr>
  </w:style>
  <w:style w:type="character" w:styleId="AnnexFigureCaptionChar" w:customStyle="1">
    <w:name w:val="Annex Figure Caption Char"/>
    <w:basedOn w:val="BodyTextChar"/>
    <w:link w:val="AnnexFigureCaption"/>
    <w:qFormat/>
    <w:rsid w:val="0025010c"/>
    <w:rPr>
      <w:i/>
      <w:color w:val="00558C"/>
      <w:lang w:val="en-GB" w:eastAsia="en-GB"/>
    </w:rPr>
  </w:style>
  <w:style w:type="character" w:styleId="EmphasisParagraphChar" w:customStyle="1">
    <w:name w:val="Emphasis Paragraph Char"/>
    <w:basedOn w:val="BodyTextChar"/>
    <w:link w:val="EmphasisParagraph"/>
    <w:qFormat/>
    <w:rsid w:val="0025010c"/>
    <w:rPr>
      <w:i/>
      <w:lang w:val="en-GB"/>
    </w:rPr>
  </w:style>
  <w:style w:type="character" w:styleId="IndexLink" w:customStyle="1">
    <w:name w:val="Index Link"/>
    <w:qFormat/>
    <w:rPr/>
  </w:style>
  <w:style w:type="character" w:styleId="Linenumber1">
    <w:name w:val="line number1"/>
    <w:qFormat/>
    <w:rPr/>
  </w:style>
  <w:style w:type="character" w:styleId="LineNumber">
    <w:name w:val="Line Number"/>
    <w:rPr/>
  </w:style>
  <w:style w:type="paragraph" w:styleId="Heading" w:customStyle="1">
    <w:name w:val="Heading"/>
    <w:basedOn w:val="Normal"/>
    <w:next w:val="BodyText"/>
    <w:qFormat/>
    <w:pPr>
      <w:keepNext w:val="true"/>
      <w:spacing w:before="240" w:after="120"/>
    </w:pPr>
    <w:rPr>
      <w:rFonts w:ascii="Liberation Sans" w:hAnsi="Liberation Sans" w:eastAsia="PingFang SC" w:cs="Arial Unicode MS"/>
      <w:sz w:val="28"/>
      <w:szCs w:val="28"/>
    </w:rPr>
  </w:style>
  <w:style w:type="paragraph" w:styleId="BodyText">
    <w:name w:val="Body Text"/>
    <w:basedOn w:val="Normal"/>
    <w:link w:val="BodyTextChar"/>
    <w:unhideWhenUsed/>
    <w:qFormat/>
    <w:rsid w:val="0025010c"/>
    <w:pPr>
      <w:spacing w:before="0" w:after="120"/>
      <w:jc w:val="both"/>
    </w:pPr>
    <w:rPr>
      <w:sz w:val="22"/>
    </w:rPr>
  </w:style>
  <w:style w:type="paragraph" w:styleId="List">
    <w:name w:val="List"/>
    <w:basedOn w:val="Normal"/>
    <w:uiPriority w:val="99"/>
    <w:unhideWhenUsed/>
    <w:rsid w:val="0025010c"/>
    <w:pPr>
      <w:spacing w:before="0" w:after="0"/>
      <w:ind w:hanging="360" w:left="360"/>
      <w:contextualSpacing/>
    </w:pPr>
    <w:rPr>
      <w:sz w:val="22"/>
    </w:rPr>
  </w:style>
  <w:style w:type="paragraph" w:styleId="Caption">
    <w:name w:val="Caption"/>
    <w:basedOn w:val="Normal"/>
    <w:qFormat/>
    <w:pPr>
      <w:suppressLineNumbers/>
      <w:spacing w:before="120" w:after="120"/>
    </w:pPr>
    <w:rPr>
      <w:rFonts w:cs="Arial Unicode MS"/>
      <w:i/>
      <w:iCs/>
      <w:sz w:val="24"/>
      <w:szCs w:val="24"/>
    </w:rPr>
  </w:style>
  <w:style w:type="paragraph" w:styleId="Index" w:customStyle="1">
    <w:name w:val="Index"/>
    <w:basedOn w:val="Normal"/>
    <w:qFormat/>
    <w:pPr>
      <w:suppressLineNumbers/>
    </w:pPr>
    <w:rPr>
      <w:rFonts w:cs="Arial Unicode MS"/>
    </w:rPr>
  </w:style>
  <w:style w:type="paragraph" w:styleId="Caption1">
    <w:name w:val="caption1"/>
    <w:basedOn w:val="Normal"/>
    <w:next w:val="Normal"/>
    <w:uiPriority w:val="35"/>
    <w:qFormat/>
    <w:rsid w:val="0025010c"/>
    <w:pPr/>
    <w:rPr>
      <w:b/>
      <w:bCs/>
      <w:i/>
      <w:color w:val="575756"/>
      <w:sz w:val="22"/>
      <w:u w:val="single"/>
    </w:rPr>
  </w:style>
  <w:style w:type="paragraph" w:styleId="HeaderandFooter" w:customStyle="1">
    <w:name w:val="Header and Footer"/>
    <w:basedOn w:val="Normal"/>
    <w:qFormat/>
    <w:pPr/>
    <w:rPr/>
  </w:style>
  <w:style w:type="paragraph" w:styleId="Header">
    <w:name w:val="Header"/>
    <w:link w:val="HeaderChar"/>
    <w:rsid w:val="0025010c"/>
    <w:pPr>
      <w:widowControl/>
      <w:suppressAutoHyphens w:val="true"/>
      <w:bidi w:val="0"/>
      <w:spacing w:lineRule="exact" w:line="240" w:before="0" w:after="0"/>
      <w:jc w:val="left"/>
    </w:pPr>
    <w:rPr>
      <w:rFonts w:ascii="Calibri" w:hAnsi="Calibri" w:eastAsia="Calibri" w:cs="" w:asciiTheme="minorHAnsi" w:cstheme="minorBidi" w:eastAsiaTheme="minorHAnsi" w:hAnsiTheme="minorHAnsi"/>
      <w:color w:val="auto"/>
      <w:kern w:val="0"/>
      <w:sz w:val="20"/>
      <w:szCs w:val="22"/>
      <w:lang w:val="en-GB" w:eastAsia="en-US" w:bidi="ar-SA"/>
    </w:rPr>
  </w:style>
  <w:style w:type="paragraph" w:styleId="Footer">
    <w:name w:val="Footer"/>
    <w:link w:val="FooterChar"/>
    <w:rsid w:val="0025010c"/>
    <w:pPr>
      <w:widowControl/>
      <w:suppressAutoHyphens w:val="true"/>
      <w:bidi w:val="0"/>
      <w:spacing w:lineRule="exact" w:line="240" w:before="0" w:after="0"/>
      <w:jc w:val="left"/>
    </w:pPr>
    <w:rPr>
      <w:rFonts w:ascii="Calibri" w:hAnsi="Calibri" w:eastAsia="Calibri" w:cs="" w:asciiTheme="minorHAnsi" w:cstheme="minorBidi" w:eastAsiaTheme="minorHAnsi" w:hAnsiTheme="minorHAnsi"/>
      <w:color w:val="auto"/>
      <w:kern w:val="0"/>
      <w:sz w:val="20"/>
      <w:szCs w:val="22"/>
      <w:lang w:val="en-GB" w:eastAsia="en-US" w:bidi="ar-SA"/>
    </w:rPr>
  </w:style>
  <w:style w:type="paragraph" w:styleId="BalloonText">
    <w:name w:val="Balloon Text"/>
    <w:basedOn w:val="Normal"/>
    <w:link w:val="BalloonTextChar"/>
    <w:qFormat/>
    <w:rsid w:val="0025010c"/>
    <w:pPr>
      <w:spacing w:lineRule="auto" w:line="240"/>
    </w:pPr>
    <w:rPr>
      <w:rFonts w:ascii="Tahoma" w:hAnsi="Tahoma" w:cs="Tahoma"/>
      <w:sz w:val="16"/>
      <w:szCs w:val="16"/>
    </w:rPr>
  </w:style>
  <w:style w:type="paragraph" w:styleId="Documenttype" w:customStyle="1">
    <w:name w:val="Document type"/>
    <w:basedOn w:val="Normal"/>
    <w:qFormat/>
    <w:rsid w:val="0025010c"/>
    <w:pPr>
      <w:spacing w:lineRule="exact" w:line="500"/>
      <w:ind w:left="907" w:right="907"/>
    </w:pPr>
    <w:rPr>
      <w:b/>
      <w:caps/>
      <w:color w:themeColor="background1" w:val="FFFFFF"/>
      <w:sz w:val="50"/>
      <w:szCs w:val="50"/>
    </w:rPr>
  </w:style>
  <w:style w:type="paragraph" w:styleId="Bullet1" w:customStyle="1">
    <w:name w:val="Bullet 1"/>
    <w:basedOn w:val="Normal"/>
    <w:qFormat/>
    <w:rsid w:val="0025010c"/>
    <w:pPr>
      <w:numPr>
        <w:ilvl w:val="0"/>
        <w:numId w:val="11"/>
      </w:numPr>
      <w:spacing w:before="0" w:after="120"/>
      <w:ind w:hanging="425" w:left="992"/>
    </w:pPr>
    <w:rPr>
      <w:color w:themeColor="text1" w:val="000000"/>
      <w:sz w:val="22"/>
    </w:rPr>
  </w:style>
  <w:style w:type="paragraph" w:styleId="Bullet1text" w:customStyle="1">
    <w:name w:val="Bullet 1 text"/>
    <w:basedOn w:val="Normal"/>
    <w:qFormat/>
    <w:rsid w:val="0025010c"/>
    <w:pPr>
      <w:spacing w:lineRule="auto" w:line="240" w:before="0" w:after="120"/>
      <w:ind w:left="992"/>
      <w:jc w:val="both"/>
    </w:pPr>
    <w:rPr>
      <w:rFonts w:eastAsia="Times New Roman" w:cs="Times New Roman"/>
      <w:sz w:val="22"/>
      <w:szCs w:val="20"/>
      <w:lang w:eastAsia="en-GB"/>
    </w:rPr>
  </w:style>
  <w:style w:type="paragraph" w:styleId="Heading1separatationline" w:customStyle="1">
    <w:name w:val="Heading 1 separatation line"/>
    <w:basedOn w:val="Normal"/>
    <w:next w:val="BodyText"/>
    <w:qFormat/>
    <w:rsid w:val="00bb34f1"/>
    <w:pPr>
      <w:pBdr>
        <w:bottom w:val="single" w:sz="8" w:space="1" w:color="00558C"/>
      </w:pBdr>
      <w:spacing w:lineRule="exact" w:line="90" w:before="0" w:after="120"/>
      <w:ind w:right="8787"/>
    </w:pPr>
    <w:rPr>
      <w:color w:themeColor="text1" w:val="000000"/>
      <w:sz w:val="22"/>
    </w:rPr>
  </w:style>
  <w:style w:type="paragraph" w:styleId="Heading2separationline" w:customStyle="1">
    <w:name w:val="Heading 2 separation line"/>
    <w:basedOn w:val="Normal"/>
    <w:next w:val="BodyText"/>
    <w:qFormat/>
    <w:rsid w:val="0025010c"/>
    <w:pPr>
      <w:pBdr>
        <w:bottom w:val="single" w:sz="4" w:space="1" w:color="575756"/>
      </w:pBdr>
      <w:spacing w:lineRule="exact" w:line="110" w:before="0" w:after="60"/>
      <w:ind w:right="8787"/>
    </w:pPr>
    <w:rPr>
      <w:color w:themeColor="text1" w:val="000000"/>
      <w:sz w:val="22"/>
    </w:rPr>
  </w:style>
  <w:style w:type="paragraph" w:styleId="BodyTextIndent3">
    <w:name w:val="Body Text Indent 3"/>
    <w:basedOn w:val="Normal"/>
    <w:link w:val="BodyTextIndent3Char"/>
    <w:semiHidden/>
    <w:unhideWhenUsed/>
    <w:qFormat/>
    <w:rsid w:val="0025010c"/>
    <w:pPr>
      <w:spacing w:before="0" w:after="120"/>
      <w:ind w:left="360"/>
    </w:pPr>
    <w:rPr>
      <w:sz w:val="16"/>
      <w:szCs w:val="16"/>
    </w:rPr>
  </w:style>
  <w:style w:type="paragraph" w:styleId="Editionnumber" w:customStyle="1">
    <w:name w:val="Edition number"/>
    <w:basedOn w:val="Normal"/>
    <w:qFormat/>
    <w:rsid w:val="0025010c"/>
    <w:pPr/>
    <w:rPr>
      <w:b/>
      <w:color w:themeColor="accent1" w:val="00558C"/>
      <w:sz w:val="50"/>
      <w:szCs w:val="50"/>
    </w:rPr>
  </w:style>
  <w:style w:type="paragraph" w:styleId="Editionnumber-footer" w:customStyle="1">
    <w:name w:val="Edition number - footer"/>
    <w:basedOn w:val="Footer"/>
    <w:next w:val="NoSpacing"/>
    <w:qFormat/>
    <w:rsid w:val="0025010c"/>
    <w:pPr>
      <w:spacing w:lineRule="exact" w:line="180" w:before="40" w:after="0"/>
    </w:pPr>
    <w:rPr>
      <w:b/>
      <w:color w:themeColor="accent1" w:val="00558C"/>
      <w:sz w:val="15"/>
      <w:szCs w:val="15"/>
    </w:rPr>
  </w:style>
  <w:style w:type="paragraph" w:styleId="DocumentHistory" w:customStyle="1">
    <w:name w:val="Document History"/>
    <w:basedOn w:val="Header"/>
    <w:link w:val="DocumentHistoryChar"/>
    <w:qFormat/>
    <w:rsid w:val="00bb34f1"/>
    <w:pPr>
      <w:pBdr>
        <w:bottom w:val="single" w:sz="8" w:space="12" w:color="00558C"/>
      </w:pBdr>
      <w:spacing w:lineRule="exact" w:line="560" w:before="100" w:after="0"/>
    </w:pPr>
    <w:rPr>
      <w:b/>
      <w:caps/>
      <w:color w:themeColor="accent2" w:val="009FE3"/>
      <w:sz w:val="56"/>
      <w:szCs w:val="56"/>
    </w:rPr>
  </w:style>
  <w:style w:type="paragraph" w:styleId="TOC1">
    <w:name w:val="TOC 1"/>
    <w:basedOn w:val="Normal"/>
    <w:next w:val="Normal"/>
    <w:uiPriority w:val="39"/>
    <w:rsid w:val="0025010c"/>
    <w:pPr>
      <w:tabs>
        <w:tab w:val="clear" w:pos="708"/>
        <w:tab w:val="right" w:pos="9781" w:leader="dot"/>
      </w:tabs>
      <w:spacing w:lineRule="atLeast" w:line="300" w:before="0" w:after="40"/>
      <w:ind w:hanging="425" w:left="425" w:right="425"/>
    </w:pPr>
    <w:rPr>
      <w:b/>
      <w:caps/>
      <w:color w:themeColor="accent1" w:val="00558C"/>
      <w:sz w:val="22"/>
    </w:rPr>
  </w:style>
  <w:style w:type="paragraph" w:styleId="TOC2">
    <w:name w:val="TOC 2"/>
    <w:basedOn w:val="Normal"/>
    <w:next w:val="Normal"/>
    <w:autoRedefine/>
    <w:uiPriority w:val="39"/>
    <w:rsid w:val="0025010c"/>
    <w:pPr>
      <w:tabs>
        <w:tab w:val="clear" w:pos="708"/>
        <w:tab w:val="right" w:pos="9781" w:leader="dot"/>
      </w:tabs>
      <w:spacing w:lineRule="atLeast" w:line="300" w:before="0" w:after="40"/>
      <w:ind w:hanging="709" w:left="709" w:right="425"/>
    </w:pPr>
    <w:rPr>
      <w:color w:themeColor="accent1" w:val="00558C"/>
      <w:sz w:val="22"/>
    </w:rPr>
  </w:style>
  <w:style w:type="paragraph" w:styleId="ListNumber3">
    <w:name w:val="List Number 3"/>
    <w:basedOn w:val="Normal"/>
    <w:uiPriority w:val="99"/>
    <w:unhideWhenUsed/>
    <w:qFormat/>
    <w:rsid w:val="0025010c"/>
    <w:pPr>
      <w:spacing w:before="0" w:after="0"/>
      <w:contextualSpacing/>
    </w:pPr>
    <w:rPr/>
  </w:style>
  <w:style w:type="paragraph" w:styleId="TableofFigures">
    <w:name w:val="Table of Figures"/>
    <w:basedOn w:val="Normal"/>
    <w:next w:val="Normal"/>
    <w:uiPriority w:val="99"/>
    <w:qFormat/>
    <w:rsid w:val="0025010c"/>
    <w:pPr>
      <w:tabs>
        <w:tab w:val="clear" w:pos="708"/>
        <w:tab w:val="right" w:pos="9781" w:leader="dot"/>
      </w:tabs>
      <w:spacing w:before="0" w:after="60"/>
      <w:ind w:hanging="1276" w:left="1276" w:right="425"/>
    </w:pPr>
    <w:rPr>
      <w:i/>
      <w:color w:val="00558C"/>
      <w:sz w:val="22"/>
    </w:rPr>
  </w:style>
  <w:style w:type="paragraph" w:styleId="Tabletext" w:customStyle="1">
    <w:name w:val="Table text"/>
    <w:basedOn w:val="Normal"/>
    <w:qFormat/>
    <w:rsid w:val="0025010c"/>
    <w:pPr>
      <w:spacing w:before="60" w:after="60"/>
      <w:ind w:left="113" w:right="113"/>
    </w:pPr>
    <w:rPr>
      <w:color w:themeColor="text1" w:val="000000"/>
      <w:sz w:val="20"/>
    </w:rPr>
  </w:style>
  <w:style w:type="paragraph" w:styleId="Revisiontabletexttitle" w:customStyle="1">
    <w:name w:val="Revision table text title"/>
    <w:basedOn w:val="Tabletext"/>
    <w:qFormat/>
    <w:rsid w:val="0006154f"/>
    <w:pPr/>
    <w:rPr>
      <w:b/>
      <w:color w:themeColor="text1" w:val="00558C"/>
    </w:rPr>
  </w:style>
  <w:style w:type="paragraph" w:styleId="TOC3">
    <w:name w:val="TOC 3"/>
    <w:basedOn w:val="Normal"/>
    <w:next w:val="Normal"/>
    <w:uiPriority w:val="39"/>
    <w:unhideWhenUsed/>
    <w:rsid w:val="0025010c"/>
    <w:pPr>
      <w:tabs>
        <w:tab w:val="clear" w:pos="708"/>
        <w:tab w:val="right" w:pos="9781" w:leader="dot"/>
      </w:tabs>
      <w:spacing w:before="0" w:after="60"/>
      <w:ind w:hanging="709" w:left="1134"/>
    </w:pPr>
    <w:rPr>
      <w:color w:val="00558C"/>
    </w:rPr>
  </w:style>
  <w:style w:type="paragraph" w:styleId="ListBullet3">
    <w:name w:val="List Bullet 3"/>
    <w:basedOn w:val="Normal"/>
    <w:uiPriority w:val="99"/>
    <w:unhideWhenUsed/>
    <w:qFormat/>
    <w:rsid w:val="00bb34f1"/>
    <w:pPr>
      <w:spacing w:before="0" w:after="0"/>
      <w:ind w:hanging="360" w:left="720"/>
      <w:contextualSpacing/>
    </w:pPr>
    <w:rPr/>
  </w:style>
  <w:style w:type="paragraph" w:styleId="Bullet2" w:customStyle="1">
    <w:name w:val="Bullet 2"/>
    <w:basedOn w:val="Normal"/>
    <w:link w:val="Bullet2Char"/>
    <w:qFormat/>
    <w:rsid w:val="00ba57e9"/>
    <w:pPr>
      <w:numPr>
        <w:ilvl w:val="0"/>
        <w:numId w:val="12"/>
      </w:numPr>
      <w:spacing w:before="0" w:after="120"/>
      <w:ind w:hanging="425" w:left="1417"/>
    </w:pPr>
    <w:rPr>
      <w:color w:themeColor="text1" w:val="000000"/>
      <w:sz w:val="22"/>
    </w:rPr>
  </w:style>
  <w:style w:type="paragraph" w:styleId="Footereditionno" w:customStyle="1">
    <w:name w:val="Footer edition no."/>
    <w:basedOn w:val="Normal"/>
    <w:qFormat/>
    <w:rsid w:val="0025010c"/>
    <w:pPr>
      <w:tabs>
        <w:tab w:val="clear" w:pos="708"/>
        <w:tab w:val="right" w:pos="10206" w:leader="none"/>
      </w:tabs>
    </w:pPr>
    <w:rPr>
      <w:b/>
      <w:color w:val="00558C"/>
      <w:sz w:val="15"/>
    </w:rPr>
  </w:style>
  <w:style w:type="paragraph" w:styleId="AppendixHead2" w:customStyle="1">
    <w:name w:val="Appendix Head 2"/>
    <w:basedOn w:val="AppendixtitleHead1"/>
    <w:next w:val="Heading2separationline"/>
    <w:qFormat/>
    <w:rsid w:val="0025010c"/>
    <w:pPr>
      <w:spacing w:before="0" w:after="120"/>
    </w:pPr>
    <w:rPr>
      <w:rFonts w:cs="Arial"/>
      <w:sz w:val="24"/>
      <w:lang w:eastAsia="en-GB"/>
    </w:rPr>
  </w:style>
  <w:style w:type="paragraph" w:styleId="AppendixHead3" w:customStyle="1">
    <w:name w:val="Appendix Head 3"/>
    <w:basedOn w:val="Normal"/>
    <w:next w:val="BodyText"/>
    <w:qFormat/>
    <w:rsid w:val="0025010c"/>
    <w:pPr>
      <w:numPr>
        <w:ilvl w:val="2"/>
        <w:numId w:val="2"/>
      </w:numPr>
      <w:spacing w:lineRule="auto" w:line="240" w:before="120" w:after="120"/>
    </w:pPr>
    <w:rPr>
      <w:rFonts w:eastAsia="Calibri" w:cs="Arial"/>
      <w:b/>
      <w:smallCaps/>
      <w:color w:val="00558C"/>
      <w:sz w:val="24"/>
      <w:lang w:eastAsia="en-GB"/>
    </w:rPr>
  </w:style>
  <w:style w:type="paragraph" w:styleId="AppendixHead4" w:customStyle="1">
    <w:name w:val="Appendix Head 4"/>
    <w:basedOn w:val="AppendixHead3"/>
    <w:next w:val="BodyText"/>
    <w:qFormat/>
    <w:rsid w:val="0025010c"/>
    <w:pPr/>
    <w:rPr>
      <w:caps w:val="false"/>
      <w:smallCaps w:val="false"/>
      <w:sz w:val="22"/>
    </w:rPr>
  </w:style>
  <w:style w:type="paragraph" w:styleId="AppendixHead5" w:customStyle="1">
    <w:name w:val="Appendix Head 5"/>
    <w:basedOn w:val="AppendixHead4"/>
    <w:next w:val="BodyText"/>
    <w:qFormat/>
    <w:rsid w:val="0025010c"/>
    <w:pPr>
      <w:ind w:hanging="1701" w:left="1701"/>
    </w:pPr>
    <w:rPr>
      <w:b w:val="false"/>
    </w:rPr>
  </w:style>
  <w:style w:type="paragraph" w:styleId="AppendixtitleHead1" w:customStyle="1">
    <w:name w:val="Appendix title (Head 1)"/>
    <w:next w:val="BodyText"/>
    <w:qFormat/>
    <w:rsid w:val="0025010c"/>
    <w:pPr>
      <w:widowControl/>
      <w:tabs>
        <w:tab w:val="clear" w:pos="708"/>
        <w:tab w:val="left" w:pos="0" w:leader="none"/>
      </w:tabs>
      <w:suppressAutoHyphens w:val="true"/>
      <w:bidi w:val="0"/>
      <w:spacing w:before="120" w:after="240"/>
      <w:ind w:hanging="1701" w:left="1701"/>
      <w:jc w:val="left"/>
    </w:pPr>
    <w:rPr>
      <w:rFonts w:ascii="Calibri" w:hAnsi="Calibri" w:eastAsia="Calibri" w:cs="Calibri" w:asciiTheme="majorHAnsi" w:hAnsiTheme="majorHAnsi"/>
      <w:b/>
      <w:bCs/>
      <w:caps/>
      <w:color w:val="00558C"/>
      <w:kern w:val="0"/>
      <w:sz w:val="28"/>
      <w:szCs w:val="28"/>
      <w:lang w:val="en-GB" w:eastAsia="en-US" w:bidi="ar-SA"/>
    </w:rPr>
  </w:style>
  <w:style w:type="paragraph" w:styleId="Annotationtext">
    <w:name w:val="annotation text"/>
    <w:basedOn w:val="Normal"/>
    <w:link w:val="CommentTextChar"/>
    <w:unhideWhenUsed/>
    <w:qFormat/>
    <w:rsid w:val="0025010c"/>
    <w:pPr>
      <w:spacing w:lineRule="auto" w:line="240"/>
    </w:pPr>
    <w:rPr>
      <w:sz w:val="24"/>
      <w:szCs w:val="24"/>
    </w:rPr>
  </w:style>
  <w:style w:type="paragraph" w:styleId="Annotationsubject">
    <w:name w:val="annotation subject"/>
    <w:basedOn w:val="Annotationtext"/>
    <w:next w:val="Annotationtext"/>
    <w:link w:val="CommentSubjectChar"/>
    <w:unhideWhenUsed/>
    <w:qFormat/>
    <w:rsid w:val="0025010c"/>
    <w:pPr/>
    <w:rPr>
      <w:b/>
      <w:bCs/>
      <w:sz w:val="20"/>
      <w:szCs w:val="20"/>
    </w:rPr>
  </w:style>
  <w:style w:type="paragraph" w:styleId="NormalWeb">
    <w:name w:val="Normal (Web)"/>
    <w:basedOn w:val="Normal"/>
    <w:uiPriority w:val="99"/>
    <w:qFormat/>
    <w:rsid w:val="0025010c"/>
    <w:pPr>
      <w:spacing w:lineRule="auto" w:line="240"/>
    </w:pPr>
    <w:rPr>
      <w:rFonts w:ascii="Arial" w:hAnsi="Arial" w:eastAsia="Times New Roman" w:cs="Times New Roman"/>
      <w:sz w:val="22"/>
      <w:szCs w:val="24"/>
    </w:rPr>
  </w:style>
  <w:style w:type="paragraph" w:styleId="InsetList" w:customStyle="1">
    <w:name w:val="Inset List"/>
    <w:basedOn w:val="Normal"/>
    <w:qFormat/>
    <w:rsid w:val="0025010c"/>
    <w:pPr>
      <w:numPr>
        <w:ilvl w:val="0"/>
        <w:numId w:val="3"/>
      </w:numPr>
      <w:spacing w:before="0" w:after="120"/>
      <w:jc w:val="both"/>
    </w:pPr>
    <w:rPr>
      <w:sz w:val="22"/>
    </w:rPr>
  </w:style>
  <w:style w:type="paragraph" w:styleId="Lista" w:customStyle="1">
    <w:name w:val="List a"/>
    <w:basedOn w:val="Normal"/>
    <w:qFormat/>
    <w:rsid w:val="0025010c"/>
    <w:pPr>
      <w:numPr>
        <w:ilvl w:val="1"/>
        <w:numId w:val="6"/>
      </w:numPr>
      <w:spacing w:lineRule="auto" w:line="240" w:before="0" w:after="120"/>
      <w:jc w:val="both"/>
    </w:pPr>
    <w:rPr>
      <w:rFonts w:eastAsia="Times New Roman" w:cs="Times New Roman"/>
      <w:sz w:val="22"/>
      <w:szCs w:val="20"/>
      <w:lang w:eastAsia="en-GB"/>
    </w:rPr>
  </w:style>
  <w:style w:type="paragraph" w:styleId="Tablecaption" w:customStyle="1">
    <w:name w:val="Table caption"/>
    <w:basedOn w:val="Caption1"/>
    <w:next w:val="BodyText"/>
    <w:qFormat/>
    <w:rsid w:val="0025010c"/>
    <w:pPr>
      <w:numPr>
        <w:ilvl w:val="0"/>
        <w:numId w:val="8"/>
      </w:numPr>
      <w:tabs>
        <w:tab w:val="clear" w:pos="708"/>
        <w:tab w:val="left" w:pos="851" w:leader="none"/>
      </w:tabs>
      <w:spacing w:before="240" w:after="240"/>
      <w:jc w:val="center"/>
    </w:pPr>
    <w:rPr>
      <w:b w:val="false"/>
      <w:u w:val="none"/>
    </w:rPr>
  </w:style>
  <w:style w:type="paragraph" w:styleId="TOC4">
    <w:name w:val="TOC 4"/>
    <w:basedOn w:val="Normal"/>
    <w:next w:val="Normal"/>
    <w:autoRedefine/>
    <w:uiPriority w:val="39"/>
    <w:unhideWhenUsed/>
    <w:rsid w:val="0025010c"/>
    <w:pPr>
      <w:tabs>
        <w:tab w:val="clear" w:pos="708"/>
        <w:tab w:val="right" w:pos="9781" w:leader="dot"/>
        <w:tab w:val="right" w:pos="10195" w:leader="dot"/>
      </w:tabs>
      <w:ind w:hanging="1418" w:left="1418" w:right="425"/>
    </w:pPr>
    <w:rPr>
      <w:b/>
      <w:caps/>
      <w:color w:val="00558C"/>
      <w:sz w:val="22"/>
    </w:rPr>
  </w:style>
  <w:style w:type="paragraph" w:styleId="ListofFigures" w:customStyle="1">
    <w:name w:val="List of Figures"/>
    <w:basedOn w:val="Normal"/>
    <w:next w:val="Normal"/>
    <w:qFormat/>
    <w:rsid w:val="0025010c"/>
    <w:pPr>
      <w:spacing w:lineRule="atLeast" w:line="480" w:before="0" w:after="240"/>
    </w:pPr>
    <w:rPr>
      <w:b/>
      <w:color w:themeColor="accent2" w:val="009FE3"/>
      <w:sz w:val="40"/>
      <w:szCs w:val="40"/>
    </w:rPr>
  </w:style>
  <w:style w:type="paragraph" w:styleId="FootnoteText">
    <w:name w:val="Footnote Text"/>
    <w:basedOn w:val="Normal"/>
    <w:link w:val="FootnoteTextChar"/>
    <w:uiPriority w:val="99"/>
    <w:unhideWhenUsed/>
    <w:rsid w:val="0025010c"/>
    <w:pPr>
      <w:tabs>
        <w:tab w:val="clear" w:pos="708"/>
        <w:tab w:val="left" w:pos="425" w:leader="none"/>
      </w:tabs>
      <w:spacing w:lineRule="auto" w:line="240"/>
      <w:ind w:hanging="425" w:left="425"/>
    </w:pPr>
    <w:rPr>
      <w:szCs w:val="24"/>
      <w:vertAlign w:val="superscript"/>
    </w:rPr>
  </w:style>
  <w:style w:type="paragraph" w:styleId="RecommendationListatext" w:customStyle="1">
    <w:name w:val="Recommendation List a text"/>
    <w:basedOn w:val="Normal"/>
    <w:qFormat/>
    <w:rsid w:val="008675c6"/>
    <w:pPr>
      <w:spacing w:before="0" w:after="120"/>
      <w:ind w:left="1559"/>
    </w:pPr>
    <w:rPr>
      <w:sz w:val="24"/>
    </w:rPr>
  </w:style>
  <w:style w:type="paragraph" w:styleId="TOC5">
    <w:name w:val="TOC 5"/>
    <w:basedOn w:val="Normal"/>
    <w:next w:val="Normal"/>
    <w:autoRedefine/>
    <w:uiPriority w:val="39"/>
    <w:rsid w:val="0025010c"/>
    <w:pPr>
      <w:tabs>
        <w:tab w:val="clear" w:pos="708"/>
        <w:tab w:val="right" w:pos="9781" w:leader="dot"/>
        <w:tab w:val="right" w:pos="10206" w:leader="dot"/>
      </w:tabs>
      <w:spacing w:lineRule="auto" w:line="240" w:before="60" w:after="60"/>
      <w:ind w:hanging="1418" w:left="1418" w:right="425"/>
    </w:pPr>
    <w:rPr>
      <w:rFonts w:eastAsia="Times New Roman" w:cs="Times New Roman"/>
      <w:b/>
      <w:caps/>
      <w:color w:val="00558C"/>
      <w:sz w:val="22"/>
      <w:szCs w:val="20"/>
    </w:rPr>
  </w:style>
  <w:style w:type="paragraph" w:styleId="TOC6">
    <w:name w:val="TOC 6"/>
    <w:basedOn w:val="Normal"/>
    <w:next w:val="Normal"/>
    <w:autoRedefine/>
    <w:rsid w:val="0025010c"/>
    <w:pPr>
      <w:spacing w:lineRule="auto" w:line="240"/>
      <w:ind w:left="960"/>
    </w:pPr>
    <w:rPr>
      <w:rFonts w:ascii="Arial" w:hAnsi="Arial" w:eastAsia="Times New Roman" w:cs="Times New Roman"/>
      <w:sz w:val="20"/>
      <w:szCs w:val="20"/>
    </w:rPr>
  </w:style>
  <w:style w:type="paragraph" w:styleId="TOC7">
    <w:name w:val="TOC 7"/>
    <w:basedOn w:val="Normal"/>
    <w:next w:val="Normal"/>
    <w:autoRedefine/>
    <w:rsid w:val="0025010c"/>
    <w:pPr>
      <w:spacing w:lineRule="auto" w:line="240"/>
      <w:ind w:left="1200"/>
    </w:pPr>
    <w:rPr>
      <w:rFonts w:ascii="Arial" w:hAnsi="Arial" w:eastAsia="Times New Roman" w:cs="Times New Roman"/>
      <w:sz w:val="20"/>
      <w:szCs w:val="20"/>
    </w:rPr>
  </w:style>
  <w:style w:type="paragraph" w:styleId="TOC8">
    <w:name w:val="TOC 8"/>
    <w:basedOn w:val="Normal"/>
    <w:next w:val="Normal"/>
    <w:autoRedefine/>
    <w:rsid w:val="0025010c"/>
    <w:pPr>
      <w:spacing w:lineRule="auto" w:line="240"/>
      <w:ind w:left="1440"/>
    </w:pPr>
    <w:rPr>
      <w:rFonts w:ascii="Arial" w:hAnsi="Arial" w:eastAsia="Times New Roman" w:cs="Times New Roman"/>
      <w:sz w:val="20"/>
      <w:szCs w:val="20"/>
    </w:rPr>
  </w:style>
  <w:style w:type="paragraph" w:styleId="TOC9">
    <w:name w:val="TOC 9"/>
    <w:basedOn w:val="Normal"/>
    <w:next w:val="Normal"/>
    <w:autoRedefine/>
    <w:rsid w:val="0025010c"/>
    <w:pPr>
      <w:spacing w:lineRule="auto" w:line="240"/>
      <w:ind w:left="1680"/>
    </w:pPr>
    <w:rPr>
      <w:rFonts w:ascii="Arial" w:hAnsi="Arial" w:eastAsia="Times New Roman" w:cs="Times New Roman"/>
      <w:sz w:val="20"/>
      <w:szCs w:val="20"/>
    </w:rPr>
  </w:style>
  <w:style w:type="paragraph" w:styleId="THECOUNCIL" w:customStyle="1">
    <w:name w:val="THE COUNCIL"/>
    <w:basedOn w:val="Normal"/>
    <w:next w:val="Noting"/>
    <w:qFormat/>
    <w:rsid w:val="0006154f"/>
    <w:pPr>
      <w:spacing w:lineRule="auto" w:line="240" w:before="240" w:after="360"/>
      <w:jc w:val="both"/>
    </w:pPr>
    <w:rPr>
      <w:rFonts w:eastAsia="Times New Roman" w:cs="Times New Roman"/>
      <w:b/>
      <w:color w:themeColor="accent2" w:val="009FE3"/>
      <w:sz w:val="48"/>
      <w:szCs w:val="24"/>
    </w:rPr>
  </w:style>
  <w:style w:type="paragraph" w:styleId="Bullet2text" w:customStyle="1">
    <w:name w:val="Bullet 2 text"/>
    <w:basedOn w:val="Normal"/>
    <w:qFormat/>
    <w:rsid w:val="0025010c"/>
    <w:pPr>
      <w:spacing w:lineRule="auto" w:line="240" w:before="0" w:after="120"/>
      <w:ind w:hanging="425" w:left="1701"/>
      <w:jc w:val="both"/>
    </w:pPr>
    <w:rPr>
      <w:rFonts w:eastAsia="Times New Roman" w:cs="Times New Roman"/>
      <w:sz w:val="22"/>
      <w:szCs w:val="20"/>
      <w:lang w:eastAsia="en-GB"/>
    </w:rPr>
  </w:style>
  <w:style w:type="paragraph" w:styleId="Listatext" w:customStyle="1">
    <w:name w:val="List a text"/>
    <w:basedOn w:val="Normal"/>
    <w:qFormat/>
    <w:rsid w:val="0025010c"/>
    <w:pPr>
      <w:spacing w:before="0" w:after="120"/>
      <w:ind w:left="1134"/>
    </w:pPr>
    <w:rPr>
      <w:sz w:val="22"/>
    </w:rPr>
  </w:style>
  <w:style w:type="paragraph" w:styleId="DocumentMap">
    <w:name w:val="Document Map"/>
    <w:basedOn w:val="Normal"/>
    <w:link w:val="DocumentMapChar"/>
    <w:qFormat/>
    <w:rsid w:val="0025010c"/>
    <w:pPr>
      <w:shd w:val="clear" w:color="auto" w:fill="000080"/>
      <w:spacing w:lineRule="auto" w:line="240"/>
    </w:pPr>
    <w:rPr>
      <w:rFonts w:ascii="Tahoma" w:hAnsi="Tahoma" w:eastAsia="Times New Roman" w:cs="Times New Roman"/>
      <w:sz w:val="20"/>
      <w:szCs w:val="24"/>
      <w:lang w:val="de-DE" w:eastAsia="de-DE"/>
    </w:rPr>
  </w:style>
  <w:style w:type="paragraph" w:styleId="Tableoftables" w:customStyle="1">
    <w:name w:val="Table of tables"/>
    <w:basedOn w:val="TableofFigures"/>
    <w:qFormat/>
    <w:rsid w:val="00bb34f1"/>
    <w:pPr>
      <w:tabs>
        <w:tab w:val="left" w:pos="1134" w:leader="none"/>
        <w:tab w:val="right" w:pos="9781" w:leader="none"/>
      </w:tabs>
    </w:pPr>
    <w:rPr/>
  </w:style>
  <w:style w:type="paragraph" w:styleId="Equationnumber" w:customStyle="1">
    <w:name w:val="Equation number"/>
    <w:basedOn w:val="BodyText"/>
    <w:next w:val="BodyText"/>
    <w:link w:val="EquationnumberChar"/>
    <w:qFormat/>
    <w:rsid w:val="0025010c"/>
    <w:pPr>
      <w:numPr>
        <w:ilvl w:val="0"/>
        <w:numId w:val="10"/>
      </w:numPr>
      <w:spacing w:before="60" w:after="120"/>
      <w:jc w:val="right"/>
    </w:pPr>
    <w:rPr/>
  </w:style>
  <w:style w:type="paragraph" w:styleId="TableofAppendices" w:customStyle="1">
    <w:name w:val="Table of Appendices"/>
    <w:basedOn w:val="TableofFigures"/>
    <w:next w:val="BodyText"/>
    <w:qFormat/>
    <w:rsid w:val="00bb34f1"/>
    <w:pPr/>
    <w:rPr/>
  </w:style>
  <w:style w:type="paragraph" w:styleId="Default" w:customStyle="1">
    <w:name w:val="Default"/>
    <w:qFormat/>
    <w:rsid w:val="0025010c"/>
    <w:pPr>
      <w:widowControl/>
      <w:suppressAutoHyphens w:val="true"/>
      <w:bidi w:val="0"/>
      <w:spacing w:before="0" w:after="0"/>
      <w:jc w:val="left"/>
    </w:pPr>
    <w:rPr>
      <w:rFonts w:ascii="Arial" w:hAnsi="Arial" w:eastAsia="Times New Roman" w:cs="Arial"/>
      <w:color w:val="000000"/>
      <w:kern w:val="0"/>
      <w:sz w:val="24"/>
      <w:szCs w:val="24"/>
      <w:lang w:val="en-GB" w:eastAsia="en-GB" w:bidi="ar-SA"/>
    </w:rPr>
  </w:style>
  <w:style w:type="paragraph" w:styleId="Indexheading1">
    <w:name w:val="index heading1"/>
    <w:basedOn w:val="Heading"/>
    <w:qFormat/>
    <w:pPr/>
    <w:rPr/>
  </w:style>
  <w:style w:type="paragraph" w:styleId="IndexHeading">
    <w:name w:val="Index Heading"/>
    <w:basedOn w:val="Heading"/>
    <w:pPr/>
    <w:rPr/>
  </w:style>
  <w:style w:type="paragraph" w:styleId="TOCHeading">
    <w:name w:val="TOC Heading"/>
    <w:basedOn w:val="Heading1"/>
    <w:next w:val="Normal"/>
    <w:uiPriority w:val="39"/>
    <w:unhideWhenUsed/>
    <w:qFormat/>
    <w:rsid w:val="0025010c"/>
    <w:pPr>
      <w:numPr>
        <w:ilvl w:val="0"/>
        <w:numId w:val="0"/>
      </w:numPr>
      <w:spacing w:lineRule="auto" w:line="276" w:before="480" w:after="200"/>
      <w:outlineLvl w:val="9"/>
    </w:pPr>
    <w:rPr>
      <w:caps w:val="false"/>
      <w:smallCaps w:val="false"/>
      <w:color w:themeColor="accent1" w:themeShade="bf" w:val="003F68"/>
      <w:szCs w:val="28"/>
      <w:lang w:val="sv-SE"/>
    </w:rPr>
  </w:style>
  <w:style w:type="paragraph" w:styleId="Tableinsetlist" w:customStyle="1">
    <w:name w:val="Table inset list"/>
    <w:basedOn w:val="InsetList"/>
    <w:qFormat/>
    <w:rsid w:val="0025010c"/>
    <w:pPr>
      <w:numPr>
        <w:ilvl w:val="0"/>
        <w:numId w:val="9"/>
      </w:numPr>
      <w:spacing w:before="120" w:after="120"/>
      <w:contextualSpacing/>
    </w:pPr>
    <w:rPr>
      <w:sz w:val="20"/>
    </w:rPr>
  </w:style>
  <w:style w:type="paragraph" w:styleId="Textedesaisie" w:customStyle="1">
    <w:name w:val="Texte de saisie"/>
    <w:basedOn w:val="Normal"/>
    <w:link w:val="TextedesaisieCar"/>
    <w:qFormat/>
    <w:rsid w:val="0025010c"/>
    <w:pPr/>
    <w:rPr>
      <w:color w:themeColor="text1" w:val="000000"/>
      <w:sz w:val="22"/>
    </w:rPr>
  </w:style>
  <w:style w:type="paragraph" w:styleId="Figurecaption" w:customStyle="1">
    <w:name w:val="Figure caption"/>
    <w:basedOn w:val="Caption1"/>
    <w:next w:val="BodyText"/>
    <w:qFormat/>
    <w:rsid w:val="0025010c"/>
    <w:pPr>
      <w:spacing w:before="240" w:after="240"/>
      <w:jc w:val="center"/>
    </w:pPr>
    <w:rPr>
      <w:b w:val="false"/>
      <w:u w:val="none"/>
    </w:rPr>
  </w:style>
  <w:style w:type="paragraph" w:styleId="TableofAnnexes" w:customStyle="1">
    <w:name w:val="Table of Annexes"/>
    <w:basedOn w:val="TableofFigures"/>
    <w:next w:val="Normal"/>
    <w:qFormat/>
    <w:rsid w:val="00bb34f1"/>
    <w:pPr/>
    <w:rPr/>
  </w:style>
  <w:style w:type="paragraph" w:styleId="NoSpacing">
    <w:name w:val="No Spacing"/>
    <w:uiPriority w:val="1"/>
    <w:qFormat/>
    <w:rsid w:val="0025010c"/>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18"/>
      <w:szCs w:val="22"/>
      <w:lang w:val="en-GB" w:eastAsia="en-US" w:bidi="ar-SA"/>
    </w:rPr>
  </w:style>
  <w:style w:type="paragraph" w:styleId="PageNumber1" w:customStyle="1">
    <w:name w:val="Page Number1"/>
    <w:basedOn w:val="Normal"/>
    <w:qFormat/>
    <w:rsid w:val="0025010c"/>
    <w:pPr>
      <w:spacing w:lineRule="exact" w:line="180"/>
      <w:jc w:val="right"/>
    </w:pPr>
    <w:rPr>
      <w:color w:themeColor="accent1" w:val="00558C"/>
    </w:rPr>
  </w:style>
  <w:style w:type="paragraph" w:styleId="Tableheading" w:customStyle="1">
    <w:name w:val="Table heading"/>
    <w:basedOn w:val="Normal"/>
    <w:qFormat/>
    <w:rsid w:val="0025010c"/>
    <w:pPr>
      <w:spacing w:before="60" w:after="60"/>
      <w:ind w:left="113" w:right="113"/>
      <w:jc w:val="center"/>
    </w:pPr>
    <w:rPr>
      <w:b/>
      <w:color w:val="00558C"/>
      <w:sz w:val="20"/>
      <w:lang w:val="en-US"/>
    </w:rPr>
  </w:style>
  <w:style w:type="paragraph" w:styleId="Bullet3" w:customStyle="1">
    <w:name w:val="Bullet 3"/>
    <w:basedOn w:val="Normal"/>
    <w:qFormat/>
    <w:rsid w:val="0025010c"/>
    <w:pPr>
      <w:numPr>
        <w:ilvl w:val="0"/>
        <w:numId w:val="13"/>
      </w:numPr>
      <w:spacing w:lineRule="auto" w:line="240" w:before="0" w:after="120"/>
      <w:ind w:hanging="425" w:left="1701"/>
    </w:pPr>
    <w:rPr>
      <w:rFonts w:eastAsia="Times New Roman" w:cs="Times New Roman"/>
      <w:sz w:val="20"/>
      <w:szCs w:val="20"/>
      <w:lang w:eastAsia="en-GB"/>
    </w:rPr>
  </w:style>
  <w:style w:type="paragraph" w:styleId="Noting" w:customStyle="1">
    <w:name w:val="Noting"/>
    <w:basedOn w:val="BodyText"/>
    <w:qFormat/>
    <w:rsid w:val="00bb34f1"/>
    <w:pPr>
      <w:spacing w:lineRule="auto" w:line="240" w:before="120" w:after="240"/>
      <w:ind w:left="567"/>
    </w:pPr>
    <w:rPr>
      <w:rFonts w:eastAsia="Times New Roman" w:cs="Arial"/>
      <w:sz w:val="24"/>
      <w:szCs w:val="24"/>
    </w:rPr>
  </w:style>
  <w:style w:type="paragraph" w:styleId="Reference" w:customStyle="1">
    <w:name w:val="Reference"/>
    <w:basedOn w:val="Normal"/>
    <w:qFormat/>
    <w:rsid w:val="00bb34f1"/>
    <w:pPr>
      <w:tabs>
        <w:tab w:val="clear" w:pos="708"/>
        <w:tab w:val="left" w:pos="0" w:leader="none"/>
      </w:tabs>
      <w:spacing w:lineRule="auto" w:line="240" w:before="0" w:after="120"/>
      <w:ind w:hanging="567" w:left="567"/>
    </w:pPr>
    <w:rPr>
      <w:rFonts w:eastAsia="Times New Roman" w:cs="Times New Roman"/>
      <w:sz w:val="22"/>
      <w:szCs w:val="20"/>
    </w:rPr>
  </w:style>
  <w:style w:type="paragraph" w:styleId="Documentdate" w:customStyle="1">
    <w:name w:val="Document date"/>
    <w:basedOn w:val="Normal"/>
    <w:qFormat/>
    <w:rsid w:val="0025010c"/>
    <w:pPr/>
    <w:rPr>
      <w:b/>
      <w:color w:val="00558C"/>
      <w:sz w:val="28"/>
    </w:rPr>
  </w:style>
  <w:style w:type="paragraph" w:styleId="Documentnumber" w:customStyle="1">
    <w:name w:val="Document number"/>
    <w:basedOn w:val="Normal"/>
    <w:next w:val="Normal"/>
    <w:qFormat/>
    <w:rsid w:val="0025010c"/>
    <w:pPr/>
    <w:rPr>
      <w:caps/>
      <w:color w:val="00558C"/>
      <w:sz w:val="50"/>
    </w:rPr>
  </w:style>
  <w:style w:type="paragraph" w:styleId="Footerlandscape" w:customStyle="1">
    <w:name w:val="Footer landscape"/>
    <w:basedOn w:val="Normal"/>
    <w:qFormat/>
    <w:rsid w:val="0025010c"/>
    <w:pPr>
      <w:pBdr>
        <w:top w:val="single" w:sz="4" w:space="1" w:color="000000"/>
      </w:pBdr>
      <w:tabs>
        <w:tab w:val="clear" w:pos="708"/>
        <w:tab w:val="right" w:pos="15309" w:leader="none"/>
      </w:tabs>
    </w:pPr>
    <w:rPr>
      <w:b/>
      <w:color w:val="00558C"/>
      <w:sz w:val="15"/>
    </w:rPr>
  </w:style>
  <w:style w:type="paragraph" w:styleId="Footerportrait" w:customStyle="1">
    <w:name w:val="Footer portrait"/>
    <w:basedOn w:val="Normal"/>
    <w:qFormat/>
    <w:rsid w:val="0025010c"/>
    <w:pPr>
      <w:pBdr>
        <w:top w:val="single" w:sz="4" w:space="1" w:color="000000"/>
      </w:pBdr>
      <w:tabs>
        <w:tab w:val="clear" w:pos="708"/>
        <w:tab w:val="right" w:pos="10206" w:leader="none"/>
      </w:tabs>
    </w:pPr>
    <w:rPr>
      <w:b/>
      <w:color w:val="00558C"/>
      <w:sz w:val="15"/>
      <w:lang w:val="en-US"/>
    </w:rPr>
  </w:style>
  <w:style w:type="paragraph" w:styleId="Documentname" w:customStyle="1">
    <w:name w:val="Document name"/>
    <w:basedOn w:val="Documenttype"/>
    <w:qFormat/>
    <w:rsid w:val="0025010c"/>
    <w:pPr>
      <w:ind w:left="0" w:right="0"/>
    </w:pPr>
    <w:rPr>
      <w:b w:val="false"/>
      <w:color w:themeColor="background1" w:val="00558C"/>
    </w:rPr>
  </w:style>
  <w:style w:type="paragraph" w:styleId="Listi-recommendation" w:customStyle="1">
    <w:name w:val="List i - recommendation"/>
    <w:basedOn w:val="Normal"/>
    <w:qFormat/>
    <w:rsid w:val="00bb34f1"/>
    <w:pPr>
      <w:spacing w:before="0" w:after="120"/>
    </w:pPr>
    <w:rPr>
      <w:sz w:val="20"/>
    </w:rPr>
  </w:style>
  <w:style w:type="paragraph" w:styleId="Listitext" w:customStyle="1">
    <w:name w:val="List i text"/>
    <w:basedOn w:val="Normal"/>
    <w:qFormat/>
    <w:rsid w:val="0025010c"/>
    <w:pPr>
      <w:ind w:hanging="567" w:left="2268"/>
    </w:pPr>
    <w:rPr>
      <w:sz w:val="20"/>
    </w:rPr>
  </w:style>
  <w:style w:type="paragraph" w:styleId="Bullet3text" w:customStyle="1">
    <w:name w:val="Bullet 3 text"/>
    <w:basedOn w:val="Normal"/>
    <w:qFormat/>
    <w:rsid w:val="0025010c"/>
    <w:pPr>
      <w:spacing w:lineRule="auto" w:line="240" w:before="0" w:after="120"/>
      <w:ind w:left="1701"/>
    </w:pPr>
    <w:rPr>
      <w:rFonts w:eastAsia="Times New Roman" w:cs="Times New Roman"/>
      <w:sz w:val="20"/>
      <w:szCs w:val="20"/>
      <w:lang w:eastAsia="en-GB"/>
    </w:rPr>
  </w:style>
  <w:style w:type="paragraph" w:styleId="Headingseparationline-landscape" w:customStyle="1">
    <w:name w:val="Heading separation line - landscape"/>
    <w:basedOn w:val="Heading1separationline"/>
    <w:qFormat/>
    <w:rsid w:val="0025010c"/>
    <w:pPr>
      <w:ind w:right="14317"/>
    </w:pPr>
    <w:rPr/>
  </w:style>
  <w:style w:type="paragraph" w:styleId="RecommendationList1" w:customStyle="1">
    <w:name w:val="Recommendation List 1"/>
    <w:basedOn w:val="Normal"/>
    <w:qFormat/>
    <w:rsid w:val="00bb34f1"/>
    <w:pPr>
      <w:numPr>
        <w:ilvl w:val="0"/>
        <w:numId w:val="5"/>
      </w:numPr>
      <w:spacing w:before="0" w:after="120"/>
    </w:pPr>
    <w:rPr>
      <w:sz w:val="24"/>
    </w:rPr>
  </w:style>
  <w:style w:type="paragraph" w:styleId="RecommendationList1text" w:customStyle="1">
    <w:name w:val="Recommendation List 1 text"/>
    <w:basedOn w:val="Normal"/>
    <w:qFormat/>
    <w:rsid w:val="00bb34f1"/>
    <w:pPr>
      <w:spacing w:before="0" w:after="120"/>
      <w:ind w:left="1134"/>
    </w:pPr>
    <w:rPr>
      <w:sz w:val="24"/>
    </w:rPr>
  </w:style>
  <w:style w:type="paragraph" w:styleId="Furtherreading" w:customStyle="1">
    <w:name w:val="Further reading"/>
    <w:basedOn w:val="BodyText"/>
    <w:link w:val="FurtherreadingChar"/>
    <w:qFormat/>
    <w:rsid w:val="0025010c"/>
    <w:pPr>
      <w:numPr>
        <w:ilvl w:val="0"/>
        <w:numId w:val="14"/>
      </w:numPr>
      <w:spacing w:before="60" w:after="120"/>
    </w:pPr>
    <w:rPr/>
  </w:style>
  <w:style w:type="paragraph" w:styleId="BodyText3">
    <w:name w:val="Body Text 3"/>
    <w:basedOn w:val="Normal"/>
    <w:link w:val="BodyText3Char"/>
    <w:unhideWhenUsed/>
    <w:qFormat/>
    <w:rsid w:val="00093a12"/>
    <w:pPr>
      <w:spacing w:before="0" w:after="120"/>
    </w:pPr>
    <w:rPr>
      <w:sz w:val="16"/>
      <w:szCs w:val="16"/>
    </w:rPr>
  </w:style>
  <w:style w:type="paragraph" w:styleId="Liste21" w:customStyle="1">
    <w:name w:val="Liste 21"/>
    <w:basedOn w:val="Normal"/>
    <w:qFormat/>
    <w:rsid w:val="0025010c"/>
    <w:pPr>
      <w:numPr>
        <w:ilvl w:val="0"/>
        <w:numId w:val="4"/>
      </w:numPr>
      <w:spacing w:lineRule="auto" w:line="240" w:before="0" w:after="120"/>
      <w:jc w:val="both"/>
    </w:pPr>
    <w:rPr>
      <w:rFonts w:eastAsia="Times New Roman" w:cs="Times New Roman"/>
      <w:sz w:val="22"/>
      <w:szCs w:val="20"/>
      <w:lang w:eastAsia="en-GB"/>
    </w:rPr>
  </w:style>
  <w:style w:type="paragraph" w:styleId="List1text" w:customStyle="1">
    <w:name w:val="List 1 text"/>
    <w:basedOn w:val="Normal"/>
    <w:qFormat/>
    <w:rsid w:val="0025010c"/>
    <w:pPr>
      <w:spacing w:lineRule="auto" w:line="240" w:before="0" w:after="120"/>
      <w:ind w:left="567"/>
      <w:jc w:val="both"/>
    </w:pPr>
    <w:rPr>
      <w:rFonts w:eastAsia="Times New Roman" w:cs="Times New Roman"/>
      <w:sz w:val="22"/>
      <w:szCs w:val="20"/>
      <w:lang w:eastAsia="en-GB"/>
    </w:rPr>
  </w:style>
  <w:style w:type="paragraph" w:styleId="RecommendationLista" w:customStyle="1">
    <w:name w:val="Recommendation List a"/>
    <w:basedOn w:val="Normal"/>
    <w:qFormat/>
    <w:rsid w:val="008675c6"/>
    <w:pPr>
      <w:numPr>
        <w:ilvl w:val="1"/>
        <w:numId w:val="5"/>
      </w:numPr>
      <w:spacing w:lineRule="auto" w:line="240" w:before="0" w:after="120"/>
      <w:jc w:val="both"/>
    </w:pPr>
    <w:rPr>
      <w:rFonts w:eastAsia="Times New Roman" w:cs="Times New Roman"/>
      <w:sz w:val="24"/>
      <w:szCs w:val="20"/>
      <w:lang w:eastAsia="en-GB"/>
    </w:rPr>
  </w:style>
  <w:style w:type="paragraph" w:styleId="Abbreviations" w:customStyle="1">
    <w:name w:val="Abbreviations"/>
    <w:basedOn w:val="Normal"/>
    <w:qFormat/>
    <w:rsid w:val="0025010c"/>
    <w:pPr>
      <w:spacing w:before="0" w:after="60"/>
      <w:ind w:hanging="1418" w:left="1418"/>
    </w:pPr>
    <w:rPr>
      <w:sz w:val="22"/>
    </w:rPr>
  </w:style>
  <w:style w:type="paragraph" w:styleId="Revokes" w:customStyle="1">
    <w:name w:val="Revokes"/>
    <w:basedOn w:val="Documentdate"/>
    <w:link w:val="RevokesChar"/>
    <w:qFormat/>
    <w:rsid w:val="0025010c"/>
    <w:pPr/>
    <w:rPr>
      <w:i/>
    </w:rPr>
  </w:style>
  <w:style w:type="paragraph" w:styleId="Style11" w:customStyle="1">
    <w:name w:val="Style1"/>
    <w:basedOn w:val="Tableheading"/>
    <w:qFormat/>
    <w:rsid w:val="0025010c"/>
    <w:pPr/>
    <w:rPr/>
  </w:style>
  <w:style w:type="paragraph" w:styleId="Listi" w:customStyle="1">
    <w:name w:val="List i"/>
    <w:basedOn w:val="Listitext"/>
    <w:qFormat/>
    <w:rsid w:val="0025010c"/>
    <w:pPr>
      <w:numPr>
        <w:ilvl w:val="2"/>
        <w:numId w:val="6"/>
      </w:numPr>
      <w:ind w:hanging="425" w:left="1701"/>
    </w:pPr>
    <w:rPr/>
  </w:style>
  <w:style w:type="paragraph" w:styleId="Title">
    <w:name w:val="Title"/>
    <w:basedOn w:val="Normal"/>
    <w:link w:val="TitleChar"/>
    <w:qFormat/>
    <w:rsid w:val="0025010c"/>
    <w:pPr>
      <w:spacing w:lineRule="auto" w:line="240" w:before="180" w:after="60"/>
      <w:jc w:val="center"/>
      <w:outlineLvl w:val="0"/>
    </w:pPr>
    <w:rPr>
      <w:rFonts w:ascii="Arial" w:hAnsi="Arial" w:eastAsia="Times New Roman" w:cs="Arial"/>
      <w:b/>
      <w:bCs/>
      <w:kern w:val="2"/>
      <w:sz w:val="32"/>
      <w:szCs w:val="32"/>
      <w:lang w:eastAsia="en-GB"/>
    </w:rPr>
  </w:style>
  <w:style w:type="paragraph" w:styleId="MRN" w:customStyle="1">
    <w:name w:val="MRN"/>
    <w:basedOn w:val="Normal"/>
    <w:link w:val="MRNChar"/>
    <w:qFormat/>
    <w:rsid w:val="0025010c"/>
    <w:pPr/>
    <w:rPr>
      <w:b/>
      <w:color w:val="00558C"/>
      <w:sz w:val="28"/>
    </w:rPr>
  </w:style>
  <w:style w:type="paragraph" w:styleId="AnnextitleHead1" w:customStyle="1">
    <w:name w:val="Annex title Head 1"/>
    <w:next w:val="BodyText"/>
    <w:link w:val="AnnextitleHead1Char"/>
    <w:qFormat/>
    <w:rsid w:val="00d4402a"/>
    <w:pPr>
      <w:widowControl/>
      <w:suppressAutoHyphens w:val="true"/>
      <w:bidi w:val="0"/>
      <w:spacing w:lineRule="auto" w:line="276" w:before="0" w:after="360"/>
      <w:jc w:val="left"/>
    </w:pPr>
    <w:rPr>
      <w:rFonts w:ascii="Calibri" w:hAnsi="Calibri" w:eastAsia="Calibri" w:cs=""/>
      <w:b/>
      <w:caps/>
      <w:color w:val="00558C"/>
      <w:kern w:val="0"/>
      <w:sz w:val="28"/>
      <w:szCs w:val="22"/>
      <w:lang w:val="en-GB" w:eastAsia="en-US" w:bidi="ar-SA"/>
    </w:rPr>
  </w:style>
  <w:style w:type="paragraph" w:styleId="AnnexContents" w:customStyle="1">
    <w:name w:val="Annex Contents"/>
    <w:basedOn w:val="DocumentHistory"/>
    <w:link w:val="AnnexContentsChar"/>
    <w:qFormat/>
    <w:rsid w:val="0006154f"/>
    <w:pPr>
      <w:pBdr>
        <w:bottom w:val="single" w:sz="4" w:space="10" w:color="00558C"/>
      </w:pBdr>
      <w:spacing w:lineRule="atLeast" w:line="320" w:before="120" w:after="120"/>
    </w:pPr>
    <w:rPr>
      <w:sz w:val="40"/>
    </w:rPr>
  </w:style>
  <w:style w:type="paragraph" w:styleId="ListNumber">
    <w:name w:val="List Number"/>
    <w:basedOn w:val="Normal"/>
    <w:semiHidden/>
    <w:qFormat/>
    <w:rsid w:val="0025010c"/>
    <w:pPr>
      <w:numPr>
        <w:ilvl w:val="0"/>
        <w:numId w:val="15"/>
      </w:numPr>
      <w:spacing w:before="0" w:after="0"/>
      <w:contextualSpacing/>
    </w:pPr>
    <w:rPr/>
  </w:style>
  <w:style w:type="paragraph" w:styleId="Heading1separationline" w:customStyle="1">
    <w:name w:val="Heading 1 separation line"/>
    <w:basedOn w:val="Normal"/>
    <w:next w:val="BodyText"/>
    <w:qFormat/>
    <w:rsid w:val="0025010c"/>
    <w:pPr>
      <w:pBdr>
        <w:bottom w:val="single" w:sz="8" w:space="1" w:color="00558C"/>
      </w:pBdr>
      <w:spacing w:lineRule="exact" w:line="90" w:before="0" w:after="120"/>
      <w:ind w:right="8789"/>
    </w:pPr>
    <w:rPr>
      <w:color w:themeColor="text1" w:val="000000"/>
      <w:sz w:val="22"/>
    </w:rPr>
  </w:style>
  <w:style w:type="paragraph" w:styleId="Contents" w:customStyle="1">
    <w:name w:val="Contents"/>
    <w:basedOn w:val="Header"/>
    <w:qFormat/>
    <w:rsid w:val="0025010c"/>
    <w:pPr>
      <w:pBdr>
        <w:bottom w:val="single" w:sz="8" w:space="12" w:color="00558C"/>
      </w:pBdr>
      <w:spacing w:lineRule="exact" w:line="560" w:before="100" w:after="0"/>
    </w:pPr>
    <w:rPr>
      <w:b/>
      <w:caps/>
      <w:color w:themeColor="accent2" w:val="009FE3"/>
      <w:sz w:val="56"/>
      <w:szCs w:val="56"/>
    </w:rPr>
  </w:style>
  <w:style w:type="paragraph" w:styleId="Doicumentrevisiontabletitle" w:customStyle="1">
    <w:name w:val="Doicument revision table title"/>
    <w:basedOn w:val="Tabletext"/>
    <w:qFormat/>
    <w:rsid w:val="0025010c"/>
    <w:pPr/>
    <w:rPr>
      <w:b/>
      <w:color w:themeColor="text1" w:val="00558C"/>
    </w:rPr>
  </w:style>
  <w:style w:type="paragraph" w:styleId="AnnextitleHead11" w:customStyle="1">
    <w:name w:val="Annex title (Head 1)"/>
    <w:next w:val="BodyText"/>
    <w:link w:val="AnnextitleHead1Char1"/>
    <w:qFormat/>
    <w:rsid w:val="00d4402a"/>
    <w:pPr>
      <w:widowControl/>
      <w:numPr>
        <w:ilvl w:val="0"/>
        <w:numId w:val="19"/>
      </w:numPr>
      <w:suppressAutoHyphens w:val="true"/>
      <w:bidi w:val="0"/>
      <w:spacing w:lineRule="auto" w:line="276" w:before="0" w:after="360"/>
      <w:jc w:val="left"/>
    </w:pPr>
    <w:rPr>
      <w:rFonts w:ascii="Calibri" w:hAnsi="Calibri" w:eastAsia="Calibri" w:cs=""/>
      <w:b/>
      <w:caps/>
      <w:color w:val="00558C"/>
      <w:kern w:val="0"/>
      <w:sz w:val="28"/>
      <w:szCs w:val="22"/>
      <w:lang w:val="en-GB" w:eastAsia="en-US" w:bidi="ar-SA"/>
    </w:rPr>
  </w:style>
  <w:style w:type="paragraph" w:styleId="AnnexHead2" w:customStyle="1">
    <w:name w:val="Annex Head 2"/>
    <w:basedOn w:val="AnnextitleHead11"/>
    <w:next w:val="Heading1separationline"/>
    <w:qFormat/>
    <w:rsid w:val="0025010c"/>
    <w:pPr>
      <w:spacing w:lineRule="auto" w:line="240" w:before="120" w:after="120"/>
    </w:pPr>
    <w:rPr>
      <w:rFonts w:cs="Calibri"/>
      <w:bCs/>
      <w:sz w:val="24"/>
      <w:lang w:eastAsia="en-GB"/>
    </w:rPr>
  </w:style>
  <w:style w:type="paragraph" w:styleId="AnnexHead3" w:customStyle="1">
    <w:name w:val="Annex Head 3"/>
    <w:basedOn w:val="AnnexHead2"/>
    <w:next w:val="Heading2separationline"/>
    <w:qFormat/>
    <w:rsid w:val="0025010c"/>
    <w:pPr/>
    <w:rPr>
      <w:smallCaps/>
    </w:rPr>
  </w:style>
  <w:style w:type="paragraph" w:styleId="AnnexHead4" w:customStyle="1">
    <w:name w:val="Annex Head 4"/>
    <w:basedOn w:val="AnnexHead3"/>
    <w:next w:val="BodyText"/>
    <w:qFormat/>
    <w:rsid w:val="0025010c"/>
    <w:pPr/>
    <w:rPr>
      <w:caps w:val="false"/>
      <w:smallCaps w:val="false"/>
      <w:sz w:val="22"/>
    </w:rPr>
  </w:style>
  <w:style w:type="paragraph" w:styleId="AnnexHead5" w:customStyle="1">
    <w:name w:val="Annex Head 5"/>
    <w:basedOn w:val="Normal"/>
    <w:next w:val="BodyText"/>
    <w:qFormat/>
    <w:rsid w:val="0025010c"/>
    <w:pPr>
      <w:spacing w:lineRule="auto" w:line="240" w:before="120" w:after="120"/>
    </w:pPr>
    <w:rPr>
      <w:rFonts w:eastAsia="Calibri" w:cs="Calibri"/>
      <w:color w:val="00558C"/>
      <w:sz w:val="22"/>
      <w:lang w:eastAsia="en-GB"/>
    </w:rPr>
  </w:style>
  <w:style w:type="paragraph" w:styleId="TableofTables1" w:customStyle="1">
    <w:name w:val="Table of Tables1"/>
    <w:basedOn w:val="TableofFigures"/>
    <w:qFormat/>
    <w:rsid w:val="0025010c"/>
    <w:pPr>
      <w:tabs>
        <w:tab w:val="left" w:pos="1134" w:leader="none"/>
        <w:tab w:val="right" w:pos="9781" w:leader="none"/>
      </w:tabs>
    </w:pPr>
    <w:rPr/>
  </w:style>
  <w:style w:type="paragraph" w:styleId="AnnexTablecaption" w:customStyle="1">
    <w:name w:val="Annex Table caption"/>
    <w:basedOn w:val="BodyText"/>
    <w:qFormat/>
    <w:rsid w:val="0025010c"/>
    <w:pPr>
      <w:numPr>
        <w:ilvl w:val="0"/>
        <w:numId w:val="17"/>
      </w:numPr>
      <w:jc w:val="center"/>
    </w:pPr>
    <w:rPr>
      <w:i/>
      <w:color w:val="00558C"/>
      <w:lang w:eastAsia="en-GB"/>
    </w:rPr>
  </w:style>
  <w:style w:type="paragraph" w:styleId="Style21" w:customStyle="1">
    <w:name w:val="Style2"/>
    <w:basedOn w:val="TOC3"/>
    <w:autoRedefine/>
    <w:qFormat/>
    <w:rsid w:val="0025010c"/>
    <w:pPr>
      <w:tabs>
        <w:tab w:val="left" w:pos="1985" w:leader="none"/>
        <w:tab w:val="right" w:pos="9781" w:leader="dot"/>
        <w:tab w:val="right" w:pos="10195" w:leader="none"/>
      </w:tabs>
    </w:pPr>
    <w:rPr>
      <w:rFonts w:eastAsia="" w:eastAsiaTheme="minorEastAsia"/>
      <w:sz w:val="24"/>
      <w:szCs w:val="24"/>
      <w:lang w:val="en-US"/>
    </w:rPr>
  </w:style>
  <w:style w:type="paragraph" w:styleId="Revision">
    <w:name w:val="Revision"/>
    <w:uiPriority w:val="99"/>
    <w:semiHidden/>
    <w:qFormat/>
    <w:rsid w:val="0025010c"/>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18"/>
      <w:szCs w:val="22"/>
      <w:lang w:val="en-GB" w:eastAsia="en-US" w:bidi="ar-SA"/>
    </w:rPr>
  </w:style>
  <w:style w:type="paragraph" w:styleId="Referencetext" w:customStyle="1">
    <w:name w:val="Reference text"/>
    <w:basedOn w:val="Normal"/>
    <w:autoRedefine/>
    <w:qFormat/>
    <w:rsid w:val="0025010c"/>
    <w:pPr>
      <w:tabs>
        <w:tab w:val="clear" w:pos="708"/>
        <w:tab w:val="left" w:pos="567" w:leader="none"/>
      </w:tabs>
      <w:spacing w:lineRule="auto" w:line="240" w:before="0" w:after="120"/>
      <w:ind w:hanging="567" w:left="1134"/>
    </w:pPr>
    <w:rPr>
      <w:rFonts w:ascii="Calibri" w:hAnsi="Calibri" w:eastAsia="Times New Roman" w:cs="Arial"/>
      <w:sz w:val="22"/>
      <w:szCs w:val="20"/>
      <w:lang w:eastAsia="en-GB"/>
    </w:rPr>
  </w:style>
  <w:style w:type="paragraph" w:styleId="Preface6" w:customStyle="1">
    <w:name w:val="preface 6"/>
    <w:basedOn w:val="Heading6"/>
    <w:qFormat/>
    <w:rsid w:val="0025010c"/>
    <w:pPr>
      <w:keepNext w:val="false"/>
      <w:suppressLineNumbers/>
      <w:tabs>
        <w:tab w:val="clear" w:pos="708"/>
        <w:tab w:val="left" w:pos="1151" w:leader="none"/>
      </w:tabs>
      <w:spacing w:lineRule="auto" w:line="240" w:before="120" w:after="0"/>
      <w:ind w:hanging="431" w:left="1151"/>
      <w:jc w:val="both"/>
    </w:pPr>
    <w:rPr>
      <w:rFonts w:ascii="Times New Roman" w:hAnsi="Times New Roman" w:eastAsia="Times New Roman" w:cs="Times New Roman"/>
      <w:iCs w:val="false"/>
      <w:color w:themeColor="accent1" w:themeShade="7f" w:val="auto"/>
      <w:sz w:val="24"/>
      <w:szCs w:val="20"/>
      <w:lang w:eastAsia="en-AU"/>
    </w:rPr>
  </w:style>
  <w:style w:type="paragraph" w:styleId="Referencelist" w:customStyle="1">
    <w:name w:val="Reference list"/>
    <w:basedOn w:val="Normal"/>
    <w:qFormat/>
    <w:rsid w:val="0025010c"/>
    <w:pPr>
      <w:numPr>
        <w:ilvl w:val="0"/>
        <w:numId w:val="7"/>
      </w:numPr>
      <w:spacing w:lineRule="auto" w:line="240" w:before="120" w:after="60"/>
      <w:jc w:val="both"/>
    </w:pPr>
    <w:rPr>
      <w:rFonts w:eastAsia="Times New Roman" w:cs="Times New Roman"/>
      <w:sz w:val="22"/>
      <w:szCs w:val="20"/>
    </w:rPr>
  </w:style>
  <w:style w:type="paragraph" w:styleId="Documentrevisiontabletitle" w:customStyle="1">
    <w:name w:val="Document revision table title"/>
    <w:basedOn w:val="Normal"/>
    <w:qFormat/>
    <w:rsid w:val="0025010c"/>
    <w:pPr>
      <w:spacing w:before="60" w:after="60"/>
      <w:ind w:left="113" w:right="113"/>
    </w:pPr>
    <w:rPr>
      <w:b/>
      <w:color w:val="00558C"/>
      <w:sz w:val="20"/>
    </w:rPr>
  </w:style>
  <w:style w:type="paragraph" w:styleId="AnnexFigureCaption" w:customStyle="1">
    <w:name w:val="Annex Figure Caption"/>
    <w:basedOn w:val="BodyText"/>
    <w:link w:val="AnnexFigureCaptionChar"/>
    <w:qFormat/>
    <w:rsid w:val="0025010c"/>
    <w:pPr>
      <w:numPr>
        <w:ilvl w:val="0"/>
        <w:numId w:val="16"/>
      </w:numPr>
      <w:jc w:val="center"/>
    </w:pPr>
    <w:rPr>
      <w:i/>
      <w:color w:val="00558C"/>
      <w:lang w:eastAsia="en-GB"/>
    </w:rPr>
  </w:style>
  <w:style w:type="paragraph" w:styleId="Index1">
    <w:name w:val="index 1"/>
    <w:basedOn w:val="Normal"/>
    <w:next w:val="Normal"/>
    <w:autoRedefine/>
    <w:semiHidden/>
    <w:unhideWhenUsed/>
    <w:qFormat/>
    <w:rsid w:val="0025010c"/>
    <w:pPr>
      <w:spacing w:lineRule="auto" w:line="240"/>
      <w:ind w:hanging="180" w:left="180"/>
    </w:pPr>
    <w:rPr/>
  </w:style>
  <w:style w:type="paragraph" w:styleId="AppendixHead1" w:customStyle="1">
    <w:name w:val="Appendix Head 1"/>
    <w:basedOn w:val="Normal"/>
    <w:next w:val="Heading1separationline"/>
    <w:qFormat/>
    <w:rsid w:val="0025010c"/>
    <w:pPr>
      <w:numPr>
        <w:ilvl w:val="0"/>
        <w:numId w:val="18"/>
      </w:numPr>
      <w:spacing w:lineRule="auto" w:line="240" w:before="120" w:after="120"/>
    </w:pPr>
    <w:rPr>
      <w:rFonts w:eastAsia="Calibri" w:cs="Arial"/>
      <w:b/>
      <w:caps/>
      <w:color w:val="00558C"/>
      <w:sz w:val="28"/>
      <w:lang w:eastAsia="en-GB"/>
    </w:rPr>
  </w:style>
  <w:style w:type="paragraph" w:styleId="EmphasisParagraph" w:customStyle="1">
    <w:name w:val="Emphasis Paragraph"/>
    <w:basedOn w:val="BodyText"/>
    <w:next w:val="BodyText"/>
    <w:link w:val="EmphasisParagraphChar"/>
    <w:qFormat/>
    <w:rsid w:val="0025010c"/>
    <w:pPr>
      <w:ind w:left="425" w:right="709"/>
    </w:pPr>
    <w:rPr>
      <w:i/>
    </w:rPr>
  </w:style>
  <w:style w:type="paragraph" w:styleId="FrameContents" w:customStyle="1">
    <w:name w:val="Frame Contents"/>
    <w:basedOn w:val="Normal"/>
    <w:qFormat/>
    <w:pPr/>
    <w:rPr/>
  </w:style>
  <w:style w:type="paragraph" w:styleId="AppendixtitleHead11" w:customStyle="1">
    <w:name w:val="Appendix title Head 1"/>
    <w:next w:val="BodyText"/>
    <w:qFormat/>
    <w:rsid w:val="0025010c"/>
    <w:pPr>
      <w:widowControl/>
      <w:suppressAutoHyphens w:val="true"/>
      <w:bidi w:val="0"/>
      <w:spacing w:before="120" w:after="240"/>
      <w:jc w:val="left"/>
    </w:pPr>
    <w:rPr>
      <w:rFonts w:ascii="Calibri" w:hAnsi="Calibri" w:eastAsia="Calibri" w:cs="Calibri" w:asciiTheme="majorHAnsi" w:hAnsiTheme="majorHAnsi"/>
      <w:b/>
      <w:bCs/>
      <w:caps/>
      <w:color w:val="00558C"/>
      <w:kern w:val="0"/>
      <w:sz w:val="28"/>
      <w:szCs w:val="28"/>
      <w:lang w:val="en-GB" w:eastAsia="en-US" w:bidi="ar-SA"/>
    </w:rPr>
  </w:style>
  <w:style w:type="numbering" w:styleId="NoList" w:default="1">
    <w:name w:val="No List"/>
    <w:uiPriority w:val="99"/>
    <w:semiHidden/>
    <w:unhideWhenUsed/>
    <w:qFormat/>
  </w:style>
  <w:style w:type="numbering" w:styleId="OutlineList3">
    <w:name w:val="Outline List 3"/>
    <w:qFormat/>
    <w:rsid w:val="0025010c"/>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25010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vAlign w:val="center"/>
    </w:tcPr>
  </w:style>
  <w:style w:type="table" w:styleId="MediumShading1">
    <w:name w:val="Medium Shading 1"/>
    <w:basedOn w:val="TableNormal"/>
    <w:uiPriority w:val="63"/>
    <w:rsid w:val="0025010c"/>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blStylePr w:type="firstRow">
      <w:pPr>
        <w:spacing w:before="0" w:after="0" w:line="240" w:lineRule="auto"/>
      </w:pPr>
      <w:rPr>
        <w:b/>
        <w:bCs/>
        <w:color w:themeColor="background1"/>
      </w:rPr>
      <w:tblPr/>
      <w:tcPr>
        <w:tcBorders>
          <w:top w:val="single" w:color="575756" w:sz="8" w:space="0"/>
          <w:left w:val="single" w:color="575756" w:sz="8" w:space="0"/>
          <w:bottom w:val="single" w:color="575756" w:sz="8" w:space="0"/>
          <w:right w:val="single" w:color="575756" w:sz="8" w:space="0"/>
          <w:insideH w:val="nil"/>
          <w:insideV w:val="single" w:color="575756" w:sz="8" w:space="0"/>
        </w:tcBorders>
        <w:shd w:val="clear" w:color="auto" w:fill="009FE3" w:themeFill="accent2"/>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hemeFill="text1" w:themeFillTint="3f"/>
      </w:tcPr>
    </w:tblStylePr>
    <w:tblStylePr w:type="band1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tcPr>
    </w:tblStylePr>
    <w:tblStylePr w:type="band2Horz">
      <w:tblPr/>
      <w:tcPr>
        <w:tcBorders>
          <w:top w:val="single" w:color="575756" w:sz="8" w:space="0"/>
          <w:left w:val="single" w:color="575756" w:sz="8" w:space="0"/>
          <w:bottom w:val="single" w:color="575756" w:sz="8" w:space="0"/>
          <w:right w:val="single" w:color="575756" w:sz="8" w:space="0"/>
          <w:insideH w:val="nil"/>
          <w:insideV w:val="single" w:color="575756" w:sz="8" w:space="0"/>
          <w:tl2br w:val="nil"/>
          <w:tr2bl w:val="nil"/>
        </w:tcBorders>
        <w:shd w:val="clear" w:color="auto" w:fill="C6EDFF" w:themeFill="accent2" w:themeFillTint="33"/>
      </w:tcPr>
    </w:tblStylePr>
  </w:style>
  <w:style w:type="table" w:customStyle="1" w:styleId="TableGrid1">
    <w:name w:val="Table Grid1"/>
    <w:basedOn w:val="TableNormal"/>
    <w:uiPriority w:val="59"/>
    <w:rsid w:val="0025010c"/>
    <w:rPr>
      <w:lang w:val="en-MY"/>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footer" Target="footer4.xml"/><Relationship Id="rId12" Type="http://schemas.openxmlformats.org/officeDocument/2006/relationships/footer" Target="footer5.xml"/><Relationship Id="rId13" Type="http://schemas.openxmlformats.org/officeDocument/2006/relationships/header" Target="header7.xml"/><Relationship Id="rId14" Type="http://schemas.openxmlformats.org/officeDocument/2006/relationships/header" Target="header8.xml"/><Relationship Id="rId15" Type="http://schemas.openxmlformats.org/officeDocument/2006/relationships/header" Target="header9.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comments" Target="comments.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Relationship Id="rId24" Type="http://schemas.openxmlformats.org/officeDocument/2006/relationships/customXml" Target="../customXml/item2.xml"/><Relationship Id="rId25" Type="http://schemas.openxmlformats.org/officeDocument/2006/relationships/customXml" Target="../customXml/item3.xml"/><Relationship Id="rId26" Type="http://schemas.openxmlformats.org/officeDocument/2006/relationships/customXml" Target="../customXml/item4.xml"/>
</Relationships>
</file>

<file path=word/_rels/footer2.xml.rels><?xml version="1.0" encoding="UTF-8"?>
<Relationships xmlns="http://schemas.openxmlformats.org/package/2006/relationships"><Relationship Id="rId1" Type="http://schemas.openxmlformats.org/officeDocument/2006/relationships/image" Target="media/image3.png"/>
</Relationships>
</file>

<file path=word/_rels/footer3.xml.rels><?xml version="1.0" encoding="UTF-8"?>
<Relationships xmlns="http://schemas.openxmlformats.org/package/2006/relationships"><Relationship Id="rId1"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_rels/header5.xml.rels><?xml version="1.0" encoding="UTF-8"?>
<Relationships xmlns="http://schemas.openxmlformats.org/package/2006/relationships"><Relationship Id="rId1" Type="http://schemas.openxmlformats.org/officeDocument/2006/relationships/image" Target="media/image4.png"/>
</Relationships>
</file>

<file path=word/_rels/header6.xml.rels><?xml version="1.0" encoding="UTF-8"?>
<Relationships xmlns="http://schemas.openxmlformats.org/package/2006/relationships"><Relationship Id="rId1" Type="http://schemas.openxmlformats.org/officeDocument/2006/relationships/image" Target="media/image4.png"/>
</Relationships>
</file>

<file path=word/_rels/header8.xml.rels><?xml version="1.0" encoding="UTF-8"?>
<Relationships xmlns="http://schemas.openxmlformats.org/package/2006/relationships"><Relationship Id="rId1" Type="http://schemas.openxmlformats.org/officeDocument/2006/relationships/image" Target="media/image4.png"/>
</Relationships>
</file>

<file path=word/_rels/header9.xml.rels><?xml version="1.0" encoding="UTF-8"?>
<Relationships xmlns="http://schemas.openxmlformats.org/package/2006/relationships"><Relationship Id="rId1" Type="http://schemas.openxmlformats.org/officeDocument/2006/relationships/image" Target="media/image4.png"/>
</Relationships>
</file>

<file path=word/theme/theme1.xml><?xml version="1.0" encoding="utf-8"?>
<a:theme xmlns:a="http://schemas.openxmlformats.org/drawingml/2006/main" xmlns:r="http://schemas.openxmlformats.org/officeDocument/2006/relationships" name="Thème Office">
  <a:themeElements>
    <a:clrScheme name="IALA PPT">
      <a:dk1>
        <a:srgbClr val="000000"/>
      </a:dk1>
      <a:lt1>
        <a:srgbClr val="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18D027E8-BE0C-417B-A4D4-D7E7184DB73D}">
  <ds:schemaRefs>
    <ds:schemaRef ds:uri="http://schemas.openxmlformats.org/officeDocument/2006/bibliography"/>
  </ds:schemaRefs>
</ds:datastoreItem>
</file>

<file path=customXml/itemProps2.xml><?xml version="1.0" encoding="utf-8"?>
<ds:datastoreItem xmlns:ds="http://schemas.openxmlformats.org/officeDocument/2006/customXml" ds:itemID="{6804A79A-0E2E-422F-9BF9-5CA0313D2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1AAD7E-6356-41CA-BAE5-2D37759257B7}">
  <ds:schemaRefs>
    <ds:schemaRef ds:uri="http://schemas.microsoft.com/sharepoint/v3/contenttype/forms"/>
  </ds:schemaRefs>
</ds:datastoreItem>
</file>

<file path=customXml/itemProps4.xml><?xml version="1.0" encoding="utf-8"?>
<ds:datastoreItem xmlns:ds="http://schemas.openxmlformats.org/officeDocument/2006/customXml" ds:itemID="{7D18D5C5-7E7D-4358-BD8B-0A923345218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Normal</Template>
  <Manager>IALA</Manager>
  <TotalTime>4350</TotalTime>
  <Application>LibreOffice/7.6.5.2$MacOSX_AARCH64 LibreOffice_project/38d5f62f85355c192ef5f1dd47c5c0c0c6d6598b</Application>
  <AppVersion>15.0000</AppVersion>
  <Pages>5</Pages>
  <Words>562</Words>
  <Characters>3436</Characters>
  <CharactersWithSpaces>3895</CharactersWithSpaces>
  <Paragraphs>78</Paragraphs>
  <Company>IALA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Recommendation Macro Enabled Template</dc:title>
  <dc:subject>IALA</dc:subject>
  <dc:creator>Omar Frits Eriksson</dc:creator>
  <dc:description/>
  <cp:lastModifiedBy>Thomas Christensen</cp:lastModifiedBy>
  <cp:revision>14</cp:revision>
  <dcterms:created xsi:type="dcterms:W3CDTF">2023-11-29T08:27:00Z</dcterms:created>
  <dcterms:modified xsi:type="dcterms:W3CDTF">2024-03-20T14:14:27Z</dcterms:modified>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